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ED4" w:rsidRPr="00650ED4" w:rsidRDefault="00650ED4" w:rsidP="00650ED4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_GoBack"/>
      <w:bookmarkEnd w:id="0"/>
      <w:r w:rsidRPr="00650E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MA TRẬN, BẢN ĐẶC TẢ ĐỀ KIỂM TRA CUỐI KÌ I</w:t>
      </w:r>
    </w:p>
    <w:p w:rsidR="00650ED4" w:rsidRPr="00650ED4" w:rsidRDefault="00650ED4" w:rsidP="00650ED4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50E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MÔN LỊCH SỬ LỚP 10</w:t>
      </w:r>
    </w:p>
    <w:p w:rsidR="00650ED4" w:rsidRPr="00650ED4" w:rsidRDefault="00650ED4" w:rsidP="00650ED4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spellStart"/>
      <w:r w:rsidRPr="00650E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Năm</w:t>
      </w:r>
      <w:proofErr w:type="spellEnd"/>
      <w:r w:rsidRPr="00650E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0E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học</w:t>
      </w:r>
      <w:proofErr w:type="spellEnd"/>
      <w:r w:rsidRPr="00650E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2025 – 2026</w:t>
      </w:r>
    </w:p>
    <w:p w:rsidR="00650ED4" w:rsidRPr="00650ED4" w:rsidRDefault="00650ED4" w:rsidP="00650ED4">
      <w:pPr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50E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I. MA</w:t>
      </w:r>
      <w:r w:rsidRPr="00650ED4"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</w:rPr>
        <w:t xml:space="preserve"> </w:t>
      </w:r>
      <w:r w:rsidRPr="00650E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TRẬN</w:t>
      </w:r>
      <w:r w:rsidRPr="00650ED4">
        <w:rPr>
          <w:rFonts w:ascii="Times New Roman" w:hAnsi="Times New Roman" w:cs="Times New Roman"/>
          <w:b/>
          <w:color w:val="000000" w:themeColor="text1"/>
          <w:spacing w:val="-6"/>
          <w:sz w:val="28"/>
          <w:szCs w:val="28"/>
        </w:rPr>
        <w:t xml:space="preserve"> </w:t>
      </w:r>
    </w:p>
    <w:tbl>
      <w:tblPr>
        <w:tblStyle w:val="TableGrid"/>
        <w:tblW w:w="14758" w:type="dxa"/>
        <w:jc w:val="center"/>
        <w:tblLayout w:type="fixed"/>
        <w:tblLook w:val="04A0" w:firstRow="1" w:lastRow="0" w:firstColumn="1" w:lastColumn="0" w:noHBand="0" w:noVBand="1"/>
      </w:tblPr>
      <w:tblGrid>
        <w:gridCol w:w="367"/>
        <w:gridCol w:w="1188"/>
        <w:gridCol w:w="1842"/>
        <w:gridCol w:w="709"/>
        <w:gridCol w:w="709"/>
        <w:gridCol w:w="850"/>
        <w:gridCol w:w="851"/>
        <w:gridCol w:w="850"/>
        <w:gridCol w:w="851"/>
        <w:gridCol w:w="850"/>
        <w:gridCol w:w="851"/>
        <w:gridCol w:w="709"/>
        <w:gridCol w:w="797"/>
        <w:gridCol w:w="782"/>
        <w:gridCol w:w="862"/>
        <w:gridCol w:w="766"/>
        <w:gridCol w:w="911"/>
        <w:gridCol w:w="13"/>
      </w:tblGrid>
      <w:tr w:rsidR="00BB1F20" w:rsidRPr="005E04CE" w:rsidTr="00506E8C">
        <w:trPr>
          <w:trHeight w:val="288"/>
          <w:jc w:val="center"/>
        </w:trPr>
        <w:tc>
          <w:tcPr>
            <w:tcW w:w="367" w:type="dxa"/>
            <w:vMerge w:val="restart"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1188" w:type="dxa"/>
            <w:vMerge w:val="restart"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Chương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chủ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đề</w:t>
            </w:r>
            <w:proofErr w:type="spellEnd"/>
          </w:p>
        </w:tc>
        <w:tc>
          <w:tcPr>
            <w:tcW w:w="1842" w:type="dxa"/>
            <w:vMerge w:val="restart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Nội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dung/</w:t>
            </w:r>
          </w:p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Đơn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vị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kiến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thức</w:t>
            </w:r>
            <w:proofErr w:type="spellEnd"/>
          </w:p>
        </w:tc>
        <w:tc>
          <w:tcPr>
            <w:tcW w:w="709" w:type="dxa"/>
            <w:vMerge w:val="restart"/>
          </w:tcPr>
          <w:p w:rsidR="00BB1F20" w:rsidRPr="005E04CE" w:rsidRDefault="00506E8C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YCCĐ</w:t>
            </w:r>
          </w:p>
        </w:tc>
        <w:tc>
          <w:tcPr>
            <w:tcW w:w="7318" w:type="dxa"/>
            <w:gridSpan w:val="9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Số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câu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hỏi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ở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các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mức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độ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đánh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giá</w:t>
            </w:r>
            <w:proofErr w:type="spellEnd"/>
          </w:p>
        </w:tc>
        <w:tc>
          <w:tcPr>
            <w:tcW w:w="2410" w:type="dxa"/>
            <w:gridSpan w:val="3"/>
            <w:vMerge w:val="restart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Tổng</w:t>
            </w:r>
            <w:proofErr w:type="spellEnd"/>
          </w:p>
        </w:tc>
        <w:tc>
          <w:tcPr>
            <w:tcW w:w="924" w:type="dxa"/>
            <w:gridSpan w:val="2"/>
            <w:vMerge w:val="restart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Tỉ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lệ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%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điểm</w:t>
            </w:r>
            <w:proofErr w:type="spellEnd"/>
          </w:p>
        </w:tc>
      </w:tr>
      <w:tr w:rsidR="00BB1F20" w:rsidRPr="005E04CE" w:rsidTr="0053769F">
        <w:trPr>
          <w:trHeight w:val="148"/>
          <w:jc w:val="center"/>
        </w:trPr>
        <w:tc>
          <w:tcPr>
            <w:tcW w:w="367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6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Trắc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nghiệm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khách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quan</w:t>
            </w:r>
            <w:proofErr w:type="spellEnd"/>
          </w:p>
        </w:tc>
        <w:tc>
          <w:tcPr>
            <w:tcW w:w="2357" w:type="dxa"/>
            <w:gridSpan w:val="3"/>
            <w:vMerge w:val="restart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Tự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luận</w:t>
            </w:r>
            <w:proofErr w:type="spellEnd"/>
          </w:p>
        </w:tc>
        <w:tc>
          <w:tcPr>
            <w:tcW w:w="2410" w:type="dxa"/>
            <w:gridSpan w:val="3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1F20" w:rsidRPr="005E04CE" w:rsidTr="0053769F">
        <w:trPr>
          <w:trHeight w:val="148"/>
          <w:jc w:val="center"/>
        </w:trPr>
        <w:tc>
          <w:tcPr>
            <w:tcW w:w="367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Nhiều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lựa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chọn</w:t>
            </w:r>
            <w:proofErr w:type="spellEnd"/>
          </w:p>
        </w:tc>
        <w:tc>
          <w:tcPr>
            <w:tcW w:w="2551" w:type="dxa"/>
            <w:gridSpan w:val="3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Đúng-sai</w:t>
            </w:r>
            <w:proofErr w:type="spellEnd"/>
          </w:p>
        </w:tc>
        <w:tc>
          <w:tcPr>
            <w:tcW w:w="2357" w:type="dxa"/>
            <w:gridSpan w:val="3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1F20" w:rsidRPr="005E04CE" w:rsidTr="0053769F">
        <w:trPr>
          <w:gridAfter w:val="1"/>
          <w:wAfter w:w="13" w:type="dxa"/>
          <w:trHeight w:val="148"/>
          <w:jc w:val="center"/>
        </w:trPr>
        <w:tc>
          <w:tcPr>
            <w:tcW w:w="367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Biết</w:t>
            </w:r>
            <w:proofErr w:type="spellEnd"/>
          </w:p>
        </w:tc>
        <w:tc>
          <w:tcPr>
            <w:tcW w:w="850" w:type="dxa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Hiểu</w:t>
            </w:r>
            <w:proofErr w:type="spellEnd"/>
          </w:p>
        </w:tc>
        <w:tc>
          <w:tcPr>
            <w:tcW w:w="851" w:type="dxa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Vận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dụng</w:t>
            </w:r>
            <w:proofErr w:type="spellEnd"/>
          </w:p>
        </w:tc>
        <w:tc>
          <w:tcPr>
            <w:tcW w:w="850" w:type="dxa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Biết</w:t>
            </w:r>
            <w:proofErr w:type="spellEnd"/>
          </w:p>
        </w:tc>
        <w:tc>
          <w:tcPr>
            <w:tcW w:w="851" w:type="dxa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Hiểu</w:t>
            </w:r>
            <w:proofErr w:type="spellEnd"/>
          </w:p>
        </w:tc>
        <w:tc>
          <w:tcPr>
            <w:tcW w:w="850" w:type="dxa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Vận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dụng</w:t>
            </w:r>
            <w:proofErr w:type="spellEnd"/>
          </w:p>
        </w:tc>
        <w:tc>
          <w:tcPr>
            <w:tcW w:w="851" w:type="dxa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Biết</w:t>
            </w:r>
            <w:proofErr w:type="spellEnd"/>
          </w:p>
        </w:tc>
        <w:tc>
          <w:tcPr>
            <w:tcW w:w="709" w:type="dxa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Hiểu</w:t>
            </w:r>
            <w:proofErr w:type="spellEnd"/>
          </w:p>
        </w:tc>
        <w:tc>
          <w:tcPr>
            <w:tcW w:w="797" w:type="dxa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Vận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dụng</w:t>
            </w:r>
            <w:proofErr w:type="spellEnd"/>
          </w:p>
        </w:tc>
        <w:tc>
          <w:tcPr>
            <w:tcW w:w="782" w:type="dxa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Biết</w:t>
            </w:r>
            <w:proofErr w:type="spellEnd"/>
          </w:p>
        </w:tc>
        <w:tc>
          <w:tcPr>
            <w:tcW w:w="862" w:type="dxa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Hiểu</w:t>
            </w:r>
            <w:proofErr w:type="spellEnd"/>
          </w:p>
        </w:tc>
        <w:tc>
          <w:tcPr>
            <w:tcW w:w="766" w:type="dxa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Vận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dụng</w:t>
            </w:r>
            <w:proofErr w:type="spellEnd"/>
          </w:p>
        </w:tc>
        <w:tc>
          <w:tcPr>
            <w:tcW w:w="911" w:type="dxa"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7113" w:rsidRPr="005E04CE" w:rsidTr="0053769F">
        <w:trPr>
          <w:gridAfter w:val="1"/>
          <w:wAfter w:w="13" w:type="dxa"/>
          <w:trHeight w:val="1455"/>
          <w:jc w:val="center"/>
        </w:trPr>
        <w:tc>
          <w:tcPr>
            <w:tcW w:w="367" w:type="dxa"/>
            <w:vMerge w:val="restart"/>
          </w:tcPr>
          <w:p w:rsidR="00DB7113" w:rsidRPr="005E04CE" w:rsidRDefault="00DB7113" w:rsidP="005E04CE">
            <w:pPr>
              <w:tabs>
                <w:tab w:val="left" w:pos="1276"/>
              </w:tabs>
              <w:spacing w:before="2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DB7113" w:rsidRPr="005E04CE" w:rsidRDefault="00DB7113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" w:type="dxa"/>
            <w:vMerge w:val="restart"/>
          </w:tcPr>
          <w:p w:rsidR="00DB7113" w:rsidRPr="005E04CE" w:rsidRDefault="00DB7113" w:rsidP="00DA7BBB">
            <w:pPr>
              <w:tabs>
                <w:tab w:val="left" w:pos="1276"/>
              </w:tabs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 w:rsidR="00DB7113" w:rsidRPr="005E04CE" w:rsidRDefault="00DB7113" w:rsidP="00DA7BBB">
            <w:pPr>
              <w:tabs>
                <w:tab w:val="left" w:pos="1276"/>
              </w:tabs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 w:rsidR="00DB7113" w:rsidRPr="005E04CE" w:rsidRDefault="00DB7113" w:rsidP="00DA7BBB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CHỦ ĐỀ 1:</w:t>
            </w:r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LỊCH SỬ VÀ SỬ HỌC</w:t>
            </w:r>
          </w:p>
          <w:p w:rsidR="00DB7113" w:rsidRPr="005E04CE" w:rsidRDefault="00DB7113" w:rsidP="00DA7BBB">
            <w:pPr>
              <w:tabs>
                <w:tab w:val="left" w:pos="1276"/>
              </w:tabs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 w:rsidR="00DB7113" w:rsidRPr="005E04CE" w:rsidRDefault="00DB7113" w:rsidP="00DA7BBB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B7113" w:rsidRPr="005E04CE" w:rsidRDefault="00DB7113" w:rsidP="00DA7BBB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Bài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1.</w:t>
            </w:r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Hiện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thực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lịch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sử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và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lịch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sử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được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con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người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nhận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thức</w:t>
            </w:r>
            <w:proofErr w:type="spellEnd"/>
          </w:p>
        </w:tc>
        <w:tc>
          <w:tcPr>
            <w:tcW w:w="709" w:type="dxa"/>
          </w:tcPr>
          <w:p w:rsidR="00DB7113" w:rsidRPr="005E04CE" w:rsidRDefault="00DB7113" w:rsidP="005E04CE">
            <w:pPr>
              <w:tabs>
                <w:tab w:val="left" w:pos="1276"/>
              </w:tabs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B7113" w:rsidRPr="005E04CE" w:rsidRDefault="00AE6798" w:rsidP="0053769F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B7113" w:rsidRPr="005E04CE" w:rsidRDefault="00DB7113" w:rsidP="0053769F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B7113" w:rsidRPr="005E04CE" w:rsidRDefault="00DB7113" w:rsidP="0053769F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B7113" w:rsidRPr="0053769F" w:rsidRDefault="00EA7D0E" w:rsidP="0053769F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69F">
              <w:rPr>
                <w:rFonts w:ascii="Times New Roman" w:hAnsi="Times New Roman" w:cs="Times New Roman"/>
                <w:bCs/>
                <w:sz w:val="24"/>
                <w:szCs w:val="24"/>
              </w:rPr>
              <w:t>1 a</w:t>
            </w:r>
          </w:p>
        </w:tc>
        <w:tc>
          <w:tcPr>
            <w:tcW w:w="851" w:type="dxa"/>
            <w:vAlign w:val="center"/>
          </w:tcPr>
          <w:p w:rsidR="00F52E98" w:rsidRPr="005E04CE" w:rsidRDefault="00EA7D0E" w:rsidP="0053769F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1b,c</w:t>
            </w:r>
          </w:p>
        </w:tc>
        <w:tc>
          <w:tcPr>
            <w:tcW w:w="850" w:type="dxa"/>
            <w:vAlign w:val="center"/>
          </w:tcPr>
          <w:p w:rsidR="00F52E98" w:rsidRPr="005E04CE" w:rsidRDefault="00EA7D0E" w:rsidP="0053769F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1d</w:t>
            </w:r>
          </w:p>
        </w:tc>
        <w:tc>
          <w:tcPr>
            <w:tcW w:w="851" w:type="dxa"/>
            <w:vAlign w:val="center"/>
          </w:tcPr>
          <w:p w:rsidR="00DB7113" w:rsidRPr="005E04CE" w:rsidRDefault="00DB7113" w:rsidP="0053769F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B7113" w:rsidRPr="005E04CE" w:rsidRDefault="00DB7113" w:rsidP="0053769F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DB7113" w:rsidRPr="005E04CE" w:rsidRDefault="00DB7113" w:rsidP="0053769F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DB7113" w:rsidRPr="005E04CE" w:rsidRDefault="00AE6798" w:rsidP="0053769F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A7D0E" w:rsidRPr="005E04CE" w:rsidRDefault="00EA7D0E" w:rsidP="0053769F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1 ý</w:t>
            </w:r>
          </w:p>
        </w:tc>
        <w:tc>
          <w:tcPr>
            <w:tcW w:w="862" w:type="dxa"/>
            <w:vAlign w:val="center"/>
          </w:tcPr>
          <w:p w:rsidR="00EA7D0E" w:rsidRPr="005E04CE" w:rsidRDefault="00EA7D0E" w:rsidP="0053769F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2 ý</w:t>
            </w:r>
          </w:p>
        </w:tc>
        <w:tc>
          <w:tcPr>
            <w:tcW w:w="766" w:type="dxa"/>
            <w:vAlign w:val="center"/>
          </w:tcPr>
          <w:p w:rsidR="00DB7113" w:rsidRPr="005E04CE" w:rsidRDefault="00EA7D0E" w:rsidP="0053769F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1 ý</w:t>
            </w:r>
          </w:p>
        </w:tc>
        <w:tc>
          <w:tcPr>
            <w:tcW w:w="911" w:type="dxa"/>
            <w:vAlign w:val="center"/>
          </w:tcPr>
          <w:p w:rsidR="008452FF" w:rsidRDefault="00AE6798" w:rsidP="0053769F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1.25</w:t>
            </w:r>
          </w:p>
          <w:p w:rsidR="0053769F" w:rsidRPr="005E04CE" w:rsidRDefault="0053769F" w:rsidP="0053769F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12.5%</w:t>
            </w:r>
          </w:p>
        </w:tc>
      </w:tr>
      <w:tr w:rsidR="00DB7113" w:rsidRPr="005E04CE" w:rsidTr="0053769F">
        <w:trPr>
          <w:gridAfter w:val="1"/>
          <w:wAfter w:w="13" w:type="dxa"/>
          <w:trHeight w:val="1099"/>
          <w:jc w:val="center"/>
        </w:trPr>
        <w:tc>
          <w:tcPr>
            <w:tcW w:w="367" w:type="dxa"/>
            <w:vMerge/>
          </w:tcPr>
          <w:p w:rsidR="00DB7113" w:rsidRPr="005E04CE" w:rsidRDefault="00DB7113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DB7113" w:rsidRPr="005E04CE" w:rsidRDefault="00DB7113" w:rsidP="00DA7BBB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B7113" w:rsidRPr="005E04CE" w:rsidRDefault="00DB7113" w:rsidP="00DA7BBB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5E04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Bài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2.</w:t>
            </w:r>
            <w:r w:rsidRPr="005E04C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hi-IN"/>
              </w:rPr>
              <w:t xml:space="preserve"> </w:t>
            </w:r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Tri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thức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lịch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sử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và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cuộc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sống</w:t>
            </w:r>
            <w:proofErr w:type="spellEnd"/>
          </w:p>
        </w:tc>
        <w:tc>
          <w:tcPr>
            <w:tcW w:w="709" w:type="dxa"/>
          </w:tcPr>
          <w:p w:rsidR="00DB7113" w:rsidRPr="005E04CE" w:rsidRDefault="00DB7113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B7113" w:rsidRPr="005E04CE" w:rsidRDefault="00AE679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B7113" w:rsidRPr="005E04CE" w:rsidRDefault="00AE679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DB7113" w:rsidRPr="005E04CE" w:rsidRDefault="00DB7113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B7113" w:rsidRPr="005E04CE" w:rsidRDefault="00DB7113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B7113" w:rsidRPr="005E04CE" w:rsidRDefault="00DB7113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B7113" w:rsidRPr="005E04CE" w:rsidRDefault="00DB7113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B7113" w:rsidRPr="005E04CE" w:rsidRDefault="00DB7113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B7113" w:rsidRPr="005E04CE" w:rsidRDefault="00DB7113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DB7113" w:rsidRPr="005E04CE" w:rsidRDefault="00DB7113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DB7113" w:rsidRPr="005E04CE" w:rsidRDefault="00AE679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2" w:type="dxa"/>
            <w:vAlign w:val="center"/>
          </w:tcPr>
          <w:p w:rsidR="00DB7113" w:rsidRPr="005E04CE" w:rsidRDefault="00AE679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6" w:type="dxa"/>
            <w:vAlign w:val="center"/>
          </w:tcPr>
          <w:p w:rsidR="00DB7113" w:rsidRPr="005E04CE" w:rsidRDefault="00DB7113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DB7113" w:rsidRDefault="00AE679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1.25</w:t>
            </w:r>
          </w:p>
          <w:p w:rsidR="0053769F" w:rsidRPr="005E04CE" w:rsidRDefault="0053769F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12.5%</w:t>
            </w:r>
          </w:p>
        </w:tc>
      </w:tr>
      <w:tr w:rsidR="00AE6798" w:rsidRPr="005E04CE" w:rsidTr="0053769F">
        <w:trPr>
          <w:gridAfter w:val="1"/>
          <w:wAfter w:w="13" w:type="dxa"/>
          <w:trHeight w:val="3383"/>
          <w:jc w:val="center"/>
        </w:trPr>
        <w:tc>
          <w:tcPr>
            <w:tcW w:w="367" w:type="dxa"/>
            <w:vMerge/>
          </w:tcPr>
          <w:p w:rsidR="00AE6798" w:rsidRPr="005E04CE" w:rsidRDefault="00AE6798" w:rsidP="00AE6798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AE6798" w:rsidRPr="005E04CE" w:rsidRDefault="00AE6798" w:rsidP="00AE679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CHỦ ĐỀ 2: </w:t>
            </w:r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VAI TRÒ CỦA SỬ HỌC</w:t>
            </w:r>
          </w:p>
          <w:p w:rsidR="00AE6798" w:rsidRPr="005E04CE" w:rsidRDefault="00AE6798" w:rsidP="00AE679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E6798" w:rsidRPr="005E04CE" w:rsidRDefault="00AE6798" w:rsidP="00AE6798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Bài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3.</w:t>
            </w:r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Sử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học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với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công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tác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bảo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tồn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và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phát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huy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giá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trị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di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sản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văn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hóa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="00506E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di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sản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thiên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nhiên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và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phát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triển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du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lịch</w:t>
            </w:r>
            <w:proofErr w:type="spellEnd"/>
          </w:p>
        </w:tc>
        <w:tc>
          <w:tcPr>
            <w:tcW w:w="709" w:type="dxa"/>
          </w:tcPr>
          <w:p w:rsidR="00AE6798" w:rsidRPr="005E04CE" w:rsidRDefault="00AE6798" w:rsidP="00AE679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E6798" w:rsidRPr="005E04CE" w:rsidRDefault="00AE679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798" w:rsidRPr="005E04CE" w:rsidRDefault="00AE679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E6798" w:rsidRPr="005E04CE" w:rsidRDefault="00AE679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E6798" w:rsidRPr="005E04CE" w:rsidRDefault="00AE679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E6798" w:rsidRPr="005E04CE" w:rsidRDefault="00AE679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a,b</w:t>
            </w:r>
            <w:proofErr w:type="spellEnd"/>
          </w:p>
        </w:tc>
        <w:tc>
          <w:tcPr>
            <w:tcW w:w="851" w:type="dxa"/>
            <w:vAlign w:val="center"/>
          </w:tcPr>
          <w:p w:rsidR="00AE6798" w:rsidRPr="005E04CE" w:rsidRDefault="00AE679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2c</w:t>
            </w:r>
          </w:p>
        </w:tc>
        <w:tc>
          <w:tcPr>
            <w:tcW w:w="850" w:type="dxa"/>
            <w:vAlign w:val="center"/>
          </w:tcPr>
          <w:p w:rsidR="00AE6798" w:rsidRPr="005E04CE" w:rsidRDefault="00AE679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2d</w:t>
            </w:r>
          </w:p>
        </w:tc>
        <w:tc>
          <w:tcPr>
            <w:tcW w:w="851" w:type="dxa"/>
            <w:vAlign w:val="center"/>
          </w:tcPr>
          <w:p w:rsidR="00AE6798" w:rsidRPr="005E04CE" w:rsidRDefault="00AE679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E6798" w:rsidRPr="005E04CE" w:rsidRDefault="00AE679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AE6798" w:rsidRPr="005E04CE" w:rsidRDefault="00AE679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AE6798" w:rsidRDefault="00AE679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798" w:rsidRPr="005E04CE" w:rsidRDefault="00AE679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ý</w:t>
            </w:r>
          </w:p>
        </w:tc>
        <w:tc>
          <w:tcPr>
            <w:tcW w:w="862" w:type="dxa"/>
            <w:vAlign w:val="center"/>
          </w:tcPr>
          <w:p w:rsidR="00AE6798" w:rsidRPr="005E04CE" w:rsidRDefault="00AE679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ý</w:t>
            </w:r>
          </w:p>
        </w:tc>
        <w:tc>
          <w:tcPr>
            <w:tcW w:w="766" w:type="dxa"/>
            <w:vAlign w:val="center"/>
          </w:tcPr>
          <w:p w:rsidR="00AE6798" w:rsidRPr="005E04CE" w:rsidRDefault="00AE679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ý</w:t>
            </w:r>
          </w:p>
        </w:tc>
        <w:tc>
          <w:tcPr>
            <w:tcW w:w="911" w:type="dxa"/>
            <w:vAlign w:val="center"/>
          </w:tcPr>
          <w:p w:rsidR="00AE6798" w:rsidRDefault="00AE679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1.25</w:t>
            </w:r>
          </w:p>
          <w:p w:rsidR="0053769F" w:rsidRPr="005E04CE" w:rsidRDefault="0053769F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12.5%</w:t>
            </w:r>
          </w:p>
        </w:tc>
      </w:tr>
      <w:tr w:rsidR="00483F44" w:rsidRPr="005E04CE" w:rsidTr="0053769F">
        <w:trPr>
          <w:gridAfter w:val="1"/>
          <w:wAfter w:w="13" w:type="dxa"/>
          <w:trHeight w:val="1841"/>
          <w:jc w:val="center"/>
        </w:trPr>
        <w:tc>
          <w:tcPr>
            <w:tcW w:w="367" w:type="dxa"/>
            <w:vMerge w:val="restart"/>
          </w:tcPr>
          <w:p w:rsidR="00483F44" w:rsidRPr="005E04CE" w:rsidRDefault="00483F44" w:rsidP="00BB1F20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vMerge w:val="restart"/>
          </w:tcPr>
          <w:p w:rsidR="00483F44" w:rsidRPr="005E04CE" w:rsidRDefault="00483F44" w:rsidP="00DA7BBB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CHỦ ĐỀ </w:t>
            </w:r>
            <w:proofErr w:type="gramStart"/>
            <w:r w:rsidRPr="005E04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3 .</w:t>
            </w:r>
            <w:proofErr w:type="gramEnd"/>
            <w:r w:rsidRPr="005E04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04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MỘT SỐ NỀN VĂN MINH THẾ GIỚI </w:t>
            </w:r>
            <w:r w:rsidRPr="005E04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THỜI CỔ – TRUNG ĐẠI</w:t>
            </w:r>
          </w:p>
        </w:tc>
        <w:tc>
          <w:tcPr>
            <w:tcW w:w="1842" w:type="dxa"/>
          </w:tcPr>
          <w:p w:rsidR="00506E8C" w:rsidRDefault="00483F44" w:rsidP="00DA7BBB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Bài</w:t>
            </w:r>
            <w:proofErr w:type="spellEnd"/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 </w:t>
            </w:r>
          </w:p>
          <w:p w:rsidR="00483F44" w:rsidRPr="005E04CE" w:rsidRDefault="00483F44" w:rsidP="00DA7BBB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Khái</w:t>
            </w:r>
            <w:proofErr w:type="spellEnd"/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niệm</w:t>
            </w:r>
            <w:proofErr w:type="spellEnd"/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văn</w:t>
            </w:r>
            <w:proofErr w:type="spellEnd"/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minh.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Một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số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nền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văn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minh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phương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Đông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thời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cổ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8C79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trung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đại</w:t>
            </w:r>
            <w:proofErr w:type="spellEnd"/>
          </w:p>
        </w:tc>
        <w:tc>
          <w:tcPr>
            <w:tcW w:w="709" w:type="dxa"/>
          </w:tcPr>
          <w:p w:rsidR="00483F44" w:rsidRPr="005E04CE" w:rsidRDefault="00483F44" w:rsidP="00BB1F20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3F44" w:rsidRPr="005E04CE" w:rsidRDefault="00AE679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83F44" w:rsidRPr="005E04CE" w:rsidRDefault="00483F44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3F44" w:rsidRPr="005E04CE" w:rsidRDefault="00483F44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83F44" w:rsidRPr="005E04CE" w:rsidRDefault="00483F44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3F44" w:rsidRPr="005E04CE" w:rsidRDefault="00483F44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83F44" w:rsidRPr="005E04CE" w:rsidRDefault="00483F44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3F44" w:rsidRPr="005E04CE" w:rsidRDefault="00483F44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3F44" w:rsidRPr="005E04CE" w:rsidRDefault="00EA7D0E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797" w:type="dxa"/>
            <w:vAlign w:val="center"/>
          </w:tcPr>
          <w:p w:rsidR="00483F44" w:rsidRPr="005E04CE" w:rsidRDefault="00EA7D0E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2/3</w:t>
            </w:r>
          </w:p>
        </w:tc>
        <w:tc>
          <w:tcPr>
            <w:tcW w:w="782" w:type="dxa"/>
            <w:vAlign w:val="center"/>
          </w:tcPr>
          <w:p w:rsidR="00483F44" w:rsidRPr="005E04CE" w:rsidRDefault="001F5ABD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2688" w:rsidRPr="005E04CE" w:rsidRDefault="0002268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88" w:rsidRPr="005E04CE" w:rsidRDefault="0002268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:rsidR="00022688" w:rsidRPr="005E04CE" w:rsidRDefault="0002268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  <w:r w:rsidR="0053769F">
              <w:rPr>
                <w:rFonts w:ascii="Times New Roman" w:hAnsi="Times New Roman" w:cs="Times New Roman"/>
                <w:sz w:val="24"/>
                <w:szCs w:val="24"/>
              </w:rPr>
              <w:t xml:space="preserve"> TL</w:t>
            </w:r>
          </w:p>
        </w:tc>
        <w:tc>
          <w:tcPr>
            <w:tcW w:w="766" w:type="dxa"/>
            <w:vAlign w:val="center"/>
          </w:tcPr>
          <w:p w:rsidR="00022688" w:rsidRPr="005E04CE" w:rsidRDefault="0002268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2/3</w:t>
            </w:r>
            <w:r w:rsidR="0053769F">
              <w:rPr>
                <w:rFonts w:ascii="Times New Roman" w:hAnsi="Times New Roman" w:cs="Times New Roman"/>
                <w:sz w:val="24"/>
                <w:szCs w:val="24"/>
              </w:rPr>
              <w:t xml:space="preserve"> TL</w:t>
            </w:r>
          </w:p>
        </w:tc>
        <w:tc>
          <w:tcPr>
            <w:tcW w:w="911" w:type="dxa"/>
            <w:vAlign w:val="center"/>
          </w:tcPr>
          <w:p w:rsidR="00483F44" w:rsidRDefault="005E04CE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="002A7D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  <w:p w:rsidR="0053769F" w:rsidRPr="005E04CE" w:rsidRDefault="0053769F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32.5%</w:t>
            </w:r>
          </w:p>
        </w:tc>
      </w:tr>
      <w:tr w:rsidR="00022688" w:rsidRPr="005E04CE" w:rsidTr="0053769F">
        <w:trPr>
          <w:gridAfter w:val="1"/>
          <w:wAfter w:w="13" w:type="dxa"/>
          <w:trHeight w:val="1983"/>
          <w:jc w:val="center"/>
        </w:trPr>
        <w:tc>
          <w:tcPr>
            <w:tcW w:w="367" w:type="dxa"/>
            <w:vMerge/>
          </w:tcPr>
          <w:p w:rsidR="00022688" w:rsidRPr="005E04CE" w:rsidRDefault="00022688" w:rsidP="00022688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022688" w:rsidRPr="005E04CE" w:rsidRDefault="00022688" w:rsidP="00022688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506E8C" w:rsidRDefault="00022688" w:rsidP="00506E8C">
            <w:pPr>
              <w:tabs>
                <w:tab w:val="left" w:pos="1276"/>
              </w:tabs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1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Bài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5. </w:t>
            </w:r>
          </w:p>
          <w:p w:rsidR="00022688" w:rsidRPr="00506E8C" w:rsidRDefault="00022688" w:rsidP="00506E8C">
            <w:pPr>
              <w:tabs>
                <w:tab w:val="left" w:pos="1276"/>
              </w:tabs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06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Một</w:t>
            </w:r>
            <w:proofErr w:type="spellEnd"/>
            <w:r w:rsidRPr="00506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06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số</w:t>
            </w:r>
            <w:proofErr w:type="spellEnd"/>
            <w:r w:rsidR="00506E8C" w:rsidRPr="00506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06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nền</w:t>
            </w:r>
            <w:proofErr w:type="spellEnd"/>
            <w:r w:rsidRPr="00506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06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văn</w:t>
            </w:r>
            <w:proofErr w:type="spellEnd"/>
            <w:r w:rsidR="00506E8C" w:rsidRPr="00506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06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minh</w:t>
            </w:r>
            <w:r w:rsidR="00506E8C" w:rsidRPr="00506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06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phương</w:t>
            </w:r>
            <w:proofErr w:type="spellEnd"/>
            <w:r w:rsidRPr="00506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06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Tây</w:t>
            </w:r>
            <w:proofErr w:type="spellEnd"/>
            <w:r w:rsidR="00506E8C" w:rsidRPr="00506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06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cổ</w:t>
            </w:r>
            <w:proofErr w:type="spellEnd"/>
            <w:r w:rsidRPr="00506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8C79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proofErr w:type="spellStart"/>
            <w:r w:rsidRPr="00506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trung</w:t>
            </w:r>
            <w:proofErr w:type="spellEnd"/>
            <w:r w:rsidRPr="00506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06E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đại</w:t>
            </w:r>
            <w:proofErr w:type="spellEnd"/>
          </w:p>
        </w:tc>
        <w:tc>
          <w:tcPr>
            <w:tcW w:w="709" w:type="dxa"/>
          </w:tcPr>
          <w:p w:rsidR="00022688" w:rsidRPr="005E04CE" w:rsidRDefault="00022688" w:rsidP="0002268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22688" w:rsidRPr="005E04CE" w:rsidRDefault="00AE679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022688" w:rsidRPr="005E04CE" w:rsidRDefault="0002268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22688" w:rsidRPr="005E04CE" w:rsidRDefault="0002268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22688" w:rsidRPr="005E04CE" w:rsidRDefault="0002268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a,b</w:t>
            </w:r>
            <w:proofErr w:type="spellEnd"/>
          </w:p>
          <w:p w:rsidR="00022688" w:rsidRPr="005E04CE" w:rsidRDefault="0002268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4 a</w:t>
            </w:r>
          </w:p>
        </w:tc>
        <w:tc>
          <w:tcPr>
            <w:tcW w:w="851" w:type="dxa"/>
            <w:vAlign w:val="center"/>
          </w:tcPr>
          <w:p w:rsidR="00022688" w:rsidRPr="005E04CE" w:rsidRDefault="0002268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3c</w:t>
            </w:r>
          </w:p>
          <w:p w:rsidR="00022688" w:rsidRPr="005E04CE" w:rsidRDefault="0002268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4b,c</w:t>
            </w:r>
          </w:p>
        </w:tc>
        <w:tc>
          <w:tcPr>
            <w:tcW w:w="850" w:type="dxa"/>
            <w:vAlign w:val="center"/>
          </w:tcPr>
          <w:p w:rsidR="00022688" w:rsidRPr="005E04CE" w:rsidRDefault="0002268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3d</w:t>
            </w:r>
          </w:p>
          <w:p w:rsidR="00022688" w:rsidRPr="005E04CE" w:rsidRDefault="0002268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4d</w:t>
            </w:r>
          </w:p>
        </w:tc>
        <w:tc>
          <w:tcPr>
            <w:tcW w:w="851" w:type="dxa"/>
            <w:vAlign w:val="center"/>
          </w:tcPr>
          <w:p w:rsidR="00022688" w:rsidRPr="005E04CE" w:rsidRDefault="0002268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22688" w:rsidRPr="005E04CE" w:rsidRDefault="0002268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022688" w:rsidRPr="005E04CE" w:rsidRDefault="0002268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022688" w:rsidRPr="005E04CE" w:rsidRDefault="001F5ABD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22688" w:rsidRPr="005E04CE" w:rsidRDefault="0002268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3 ý</w:t>
            </w:r>
          </w:p>
          <w:p w:rsidR="00022688" w:rsidRPr="005E04CE" w:rsidRDefault="0002268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:rsidR="00022688" w:rsidRPr="005E04CE" w:rsidRDefault="0002268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3 ý</w:t>
            </w:r>
          </w:p>
          <w:p w:rsidR="00022688" w:rsidRPr="005E04CE" w:rsidRDefault="0002268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Align w:val="center"/>
          </w:tcPr>
          <w:p w:rsidR="00022688" w:rsidRPr="005E04CE" w:rsidRDefault="0002268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2 ý</w:t>
            </w:r>
          </w:p>
          <w:p w:rsidR="00022688" w:rsidRPr="005E04CE" w:rsidRDefault="00022688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022688" w:rsidRDefault="005E04CE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="00AE67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53769F" w:rsidRPr="005E04CE" w:rsidRDefault="0053769F" w:rsidP="0053769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30%</w:t>
            </w:r>
          </w:p>
        </w:tc>
      </w:tr>
      <w:tr w:rsidR="00B9388B" w:rsidRPr="005E04CE" w:rsidTr="0053769F">
        <w:trPr>
          <w:trHeight w:val="424"/>
          <w:jc w:val="center"/>
        </w:trPr>
        <w:tc>
          <w:tcPr>
            <w:tcW w:w="3397" w:type="dxa"/>
            <w:gridSpan w:val="3"/>
          </w:tcPr>
          <w:p w:rsidR="00B9388B" w:rsidRPr="005E04CE" w:rsidRDefault="00B9388B" w:rsidP="00B9388B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Tổng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số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câu</w:t>
            </w:r>
            <w:proofErr w:type="spellEnd"/>
          </w:p>
        </w:tc>
        <w:tc>
          <w:tcPr>
            <w:tcW w:w="709" w:type="dxa"/>
          </w:tcPr>
          <w:p w:rsidR="00B9388B" w:rsidRPr="005E04CE" w:rsidRDefault="00B9388B" w:rsidP="00B9388B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B9388B" w:rsidRPr="005E04CE" w:rsidRDefault="00D11A69" w:rsidP="00B9388B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B9388B" w:rsidRPr="005E04CE" w:rsidRDefault="00B9388B" w:rsidP="00B9388B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B9388B" w:rsidRPr="005E04CE" w:rsidRDefault="00BD40F4" w:rsidP="00B9388B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9388B" w:rsidRPr="005E04CE" w:rsidRDefault="00BE4DC0" w:rsidP="00B9388B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B9388B"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ý</w:t>
            </w:r>
          </w:p>
        </w:tc>
        <w:tc>
          <w:tcPr>
            <w:tcW w:w="851" w:type="dxa"/>
          </w:tcPr>
          <w:p w:rsidR="00B9388B" w:rsidRPr="005E04CE" w:rsidRDefault="00BE4DC0" w:rsidP="00B9388B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B9388B"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ý</w:t>
            </w:r>
          </w:p>
        </w:tc>
        <w:tc>
          <w:tcPr>
            <w:tcW w:w="850" w:type="dxa"/>
          </w:tcPr>
          <w:p w:rsidR="00B9388B" w:rsidRPr="005E04CE" w:rsidRDefault="00B9388B" w:rsidP="00B9388B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ý</w:t>
            </w:r>
          </w:p>
        </w:tc>
        <w:tc>
          <w:tcPr>
            <w:tcW w:w="851" w:type="dxa"/>
          </w:tcPr>
          <w:p w:rsidR="00B9388B" w:rsidRPr="005E04CE" w:rsidRDefault="00B9388B" w:rsidP="00B9388B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9388B" w:rsidRPr="005E04CE" w:rsidRDefault="00B9388B" w:rsidP="00B9388B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1/</w:t>
            </w:r>
            <w:r w:rsidR="00DE7DE2"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7" w:type="dxa"/>
          </w:tcPr>
          <w:p w:rsidR="00B9388B" w:rsidRPr="005E04CE" w:rsidRDefault="00DE7DE2" w:rsidP="00B9388B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9388B"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82" w:type="dxa"/>
          </w:tcPr>
          <w:p w:rsidR="00B9388B" w:rsidRPr="005E04CE" w:rsidRDefault="00623C38" w:rsidP="00B9388B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  <w:p w:rsidR="00B9388B" w:rsidRPr="005E04CE" w:rsidRDefault="00476785" w:rsidP="00B9388B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B9388B" w:rsidRPr="005E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ý</w:t>
            </w:r>
          </w:p>
          <w:p w:rsidR="00B9388B" w:rsidRPr="005E04CE" w:rsidRDefault="00B9388B" w:rsidP="00B9388B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2" w:type="dxa"/>
          </w:tcPr>
          <w:p w:rsidR="00B9388B" w:rsidRPr="005E04CE" w:rsidRDefault="00B9388B" w:rsidP="00B9388B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 2</w:t>
            </w:r>
          </w:p>
          <w:p w:rsidR="00B9388B" w:rsidRPr="005E04CE" w:rsidRDefault="00476785" w:rsidP="00B9388B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B9388B" w:rsidRPr="005E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ý</w:t>
            </w:r>
          </w:p>
          <w:p w:rsidR="00B9388B" w:rsidRPr="005E04CE" w:rsidRDefault="00476785" w:rsidP="00B9388B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1/3</w:t>
            </w:r>
            <w:r w:rsidR="008D3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TL</w:t>
            </w:r>
          </w:p>
        </w:tc>
        <w:tc>
          <w:tcPr>
            <w:tcW w:w="766" w:type="dxa"/>
          </w:tcPr>
          <w:p w:rsidR="00B9388B" w:rsidRPr="005E04CE" w:rsidRDefault="00B9388B" w:rsidP="00B9388B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 ý</w:t>
            </w:r>
          </w:p>
          <w:p w:rsidR="00B9388B" w:rsidRPr="005E04CE" w:rsidRDefault="00476785" w:rsidP="00B9388B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2/3</w:t>
            </w:r>
            <w:r w:rsidR="008D36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TL</w:t>
            </w:r>
          </w:p>
        </w:tc>
        <w:tc>
          <w:tcPr>
            <w:tcW w:w="924" w:type="dxa"/>
            <w:gridSpan w:val="2"/>
          </w:tcPr>
          <w:p w:rsidR="00B9388B" w:rsidRPr="005E04CE" w:rsidRDefault="00B9388B" w:rsidP="00B9388B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12TN</w:t>
            </w:r>
          </w:p>
          <w:p w:rsidR="00B9388B" w:rsidRPr="005E04CE" w:rsidRDefault="00B9388B" w:rsidP="00B9388B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4 ĐS</w:t>
            </w:r>
          </w:p>
          <w:p w:rsidR="00B9388B" w:rsidRPr="005E04CE" w:rsidRDefault="00B9388B" w:rsidP="00B9388B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1TL</w:t>
            </w:r>
          </w:p>
        </w:tc>
      </w:tr>
      <w:tr w:rsidR="00BB1F20" w:rsidRPr="005E04CE" w:rsidTr="0053769F">
        <w:trPr>
          <w:trHeight w:val="148"/>
          <w:jc w:val="center"/>
        </w:trPr>
        <w:tc>
          <w:tcPr>
            <w:tcW w:w="3397" w:type="dxa"/>
            <w:gridSpan w:val="3"/>
          </w:tcPr>
          <w:p w:rsidR="00BB1F20" w:rsidRPr="005E04CE" w:rsidRDefault="00BB1F20" w:rsidP="00BB1F20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Tổng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số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điểm</w:t>
            </w:r>
            <w:proofErr w:type="spellEnd"/>
          </w:p>
        </w:tc>
        <w:tc>
          <w:tcPr>
            <w:tcW w:w="709" w:type="dxa"/>
          </w:tcPr>
          <w:p w:rsidR="00BB1F20" w:rsidRPr="005E04CE" w:rsidRDefault="00BB1F20" w:rsidP="00BB1F20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BB1F20" w:rsidRPr="005E04CE" w:rsidRDefault="00BB1F20" w:rsidP="00BB1F20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551" w:type="dxa"/>
            <w:gridSpan w:val="3"/>
          </w:tcPr>
          <w:p w:rsidR="00BB1F20" w:rsidRPr="005E04CE" w:rsidRDefault="00BB1F20" w:rsidP="00BB1F20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2357" w:type="dxa"/>
            <w:gridSpan w:val="3"/>
          </w:tcPr>
          <w:p w:rsidR="00BB1F20" w:rsidRPr="005E04CE" w:rsidRDefault="00BB1F20" w:rsidP="00BB1F20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82" w:type="dxa"/>
          </w:tcPr>
          <w:p w:rsidR="00BB1F20" w:rsidRPr="005E04CE" w:rsidRDefault="00E23A76" w:rsidP="00BB1F20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BB1F20"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2" w:type="dxa"/>
          </w:tcPr>
          <w:p w:rsidR="00BB1F20" w:rsidRPr="005E04CE" w:rsidRDefault="00E23A76" w:rsidP="00BB1F20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BB1F20"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66" w:type="dxa"/>
          </w:tcPr>
          <w:p w:rsidR="00BB1F20" w:rsidRPr="005E04CE" w:rsidRDefault="00BB1F20" w:rsidP="00BB1F20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924" w:type="dxa"/>
            <w:gridSpan w:val="2"/>
          </w:tcPr>
          <w:p w:rsidR="00BB1F20" w:rsidRPr="005E04CE" w:rsidRDefault="00BB1F20" w:rsidP="00BB1F20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BB1F20" w:rsidRPr="005E04CE" w:rsidTr="0053769F">
        <w:trPr>
          <w:trHeight w:val="288"/>
          <w:jc w:val="center"/>
        </w:trPr>
        <w:tc>
          <w:tcPr>
            <w:tcW w:w="3397" w:type="dxa"/>
            <w:gridSpan w:val="3"/>
          </w:tcPr>
          <w:p w:rsidR="00BB1F20" w:rsidRPr="005E04CE" w:rsidRDefault="00BB1F20" w:rsidP="00BB1F20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Tỉ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lệ</w:t>
            </w:r>
            <w:proofErr w:type="spellEnd"/>
            <w:r w:rsidR="00206F28"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%</w:t>
            </w:r>
          </w:p>
        </w:tc>
        <w:tc>
          <w:tcPr>
            <w:tcW w:w="709" w:type="dxa"/>
          </w:tcPr>
          <w:p w:rsidR="00BB1F20" w:rsidRPr="005E04CE" w:rsidRDefault="00BB1F20" w:rsidP="00BB1F20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BB1F20" w:rsidRPr="005E04CE" w:rsidRDefault="00BB1F20" w:rsidP="00BB1F20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551" w:type="dxa"/>
            <w:gridSpan w:val="3"/>
          </w:tcPr>
          <w:p w:rsidR="00BB1F20" w:rsidRPr="005E04CE" w:rsidRDefault="00BB1F20" w:rsidP="00BB1F20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2357" w:type="dxa"/>
            <w:gridSpan w:val="3"/>
          </w:tcPr>
          <w:p w:rsidR="00BB1F20" w:rsidRPr="005E04CE" w:rsidRDefault="00BB1F20" w:rsidP="00BB1F20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82" w:type="dxa"/>
          </w:tcPr>
          <w:p w:rsidR="00BB1F20" w:rsidRPr="005E04CE" w:rsidRDefault="006B7EC4" w:rsidP="00BB1F20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BB1F20"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2" w:type="dxa"/>
          </w:tcPr>
          <w:p w:rsidR="00BB1F20" w:rsidRPr="005E04CE" w:rsidRDefault="006B7EC4" w:rsidP="00BB1F20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BB1F20"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66" w:type="dxa"/>
          </w:tcPr>
          <w:p w:rsidR="00BB1F20" w:rsidRPr="005E04CE" w:rsidRDefault="006B7EC4" w:rsidP="00BB1F20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BB1F20"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</w:tcPr>
          <w:p w:rsidR="00BB1F20" w:rsidRPr="005E04CE" w:rsidRDefault="00BB1F20" w:rsidP="00BB1F20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BB1F20" w:rsidRPr="005E04CE" w:rsidRDefault="00BB1F20" w:rsidP="00BB1F20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</w:p>
    <w:p w:rsidR="00BE118C" w:rsidRPr="005E04CE" w:rsidRDefault="00BE118C" w:rsidP="00BB1F20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</w:p>
    <w:p w:rsidR="00BB1F20" w:rsidRPr="00650ED4" w:rsidRDefault="00650ED4" w:rsidP="00650ED4">
      <w:p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</w:rPr>
      </w:pPr>
      <w:r w:rsidRPr="00650ED4">
        <w:rPr>
          <w:rFonts w:ascii="Times New Roman" w:hAnsi="Times New Roman" w:cs="Times New Roman"/>
          <w:b/>
          <w:sz w:val="28"/>
          <w:szCs w:val="28"/>
        </w:rPr>
        <w:t xml:space="preserve">II. BẢN ĐẶC TẢ </w:t>
      </w:r>
    </w:p>
    <w:tbl>
      <w:tblPr>
        <w:tblStyle w:val="TableGrid"/>
        <w:tblW w:w="14746" w:type="dxa"/>
        <w:tblLayout w:type="fixed"/>
        <w:tblLook w:val="04A0" w:firstRow="1" w:lastRow="0" w:firstColumn="1" w:lastColumn="0" w:noHBand="0" w:noVBand="1"/>
      </w:tblPr>
      <w:tblGrid>
        <w:gridCol w:w="474"/>
        <w:gridCol w:w="1176"/>
        <w:gridCol w:w="1464"/>
        <w:gridCol w:w="4945"/>
        <w:gridCol w:w="737"/>
        <w:gridCol w:w="737"/>
        <w:gridCol w:w="737"/>
        <w:gridCol w:w="737"/>
        <w:gridCol w:w="737"/>
        <w:gridCol w:w="737"/>
        <w:gridCol w:w="737"/>
        <w:gridCol w:w="737"/>
        <w:gridCol w:w="791"/>
      </w:tblGrid>
      <w:tr w:rsidR="00BB1F20" w:rsidRPr="005E04CE" w:rsidTr="005E04CE">
        <w:trPr>
          <w:trHeight w:val="289"/>
        </w:trPr>
        <w:tc>
          <w:tcPr>
            <w:tcW w:w="474" w:type="dxa"/>
            <w:vMerge w:val="restart"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1176" w:type="dxa"/>
            <w:vMerge w:val="restart"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Chương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chủ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đề</w:t>
            </w:r>
            <w:proofErr w:type="spellEnd"/>
          </w:p>
        </w:tc>
        <w:tc>
          <w:tcPr>
            <w:tcW w:w="1464" w:type="dxa"/>
            <w:vMerge w:val="restart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Nội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dung/</w:t>
            </w:r>
          </w:p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Đơn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vị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kiến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thức</w:t>
            </w:r>
            <w:proofErr w:type="spellEnd"/>
          </w:p>
        </w:tc>
        <w:tc>
          <w:tcPr>
            <w:tcW w:w="4945" w:type="dxa"/>
            <w:vMerge w:val="restart"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Yêu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cầu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cần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đạt</w:t>
            </w:r>
            <w:proofErr w:type="spellEnd"/>
          </w:p>
        </w:tc>
        <w:tc>
          <w:tcPr>
            <w:tcW w:w="6687" w:type="dxa"/>
            <w:gridSpan w:val="9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Số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câu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hỏi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ở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các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mức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độ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đánh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giá</w:t>
            </w:r>
            <w:proofErr w:type="spellEnd"/>
          </w:p>
        </w:tc>
      </w:tr>
      <w:tr w:rsidR="00BB1F20" w:rsidRPr="005E04CE" w:rsidTr="005E04CE">
        <w:trPr>
          <w:trHeight w:val="147"/>
        </w:trPr>
        <w:tc>
          <w:tcPr>
            <w:tcW w:w="474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5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gridSpan w:val="6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Trắc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nghiệm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khách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quan</w:t>
            </w:r>
            <w:proofErr w:type="spellEnd"/>
          </w:p>
        </w:tc>
        <w:tc>
          <w:tcPr>
            <w:tcW w:w="2265" w:type="dxa"/>
            <w:gridSpan w:val="3"/>
            <w:vMerge w:val="restart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Tự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luận</w:t>
            </w:r>
            <w:proofErr w:type="spellEnd"/>
          </w:p>
        </w:tc>
      </w:tr>
      <w:tr w:rsidR="00BB1F20" w:rsidRPr="005E04CE" w:rsidTr="005E04CE">
        <w:trPr>
          <w:trHeight w:val="147"/>
        </w:trPr>
        <w:tc>
          <w:tcPr>
            <w:tcW w:w="474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5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3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Nhiều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lựa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chọn</w:t>
            </w:r>
            <w:proofErr w:type="spellEnd"/>
          </w:p>
        </w:tc>
        <w:tc>
          <w:tcPr>
            <w:tcW w:w="2211" w:type="dxa"/>
            <w:gridSpan w:val="3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Đúng-sai</w:t>
            </w:r>
            <w:proofErr w:type="spellEnd"/>
          </w:p>
        </w:tc>
        <w:tc>
          <w:tcPr>
            <w:tcW w:w="2265" w:type="dxa"/>
            <w:gridSpan w:val="3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1F20" w:rsidRPr="005E04CE" w:rsidTr="005E04CE">
        <w:trPr>
          <w:trHeight w:val="147"/>
        </w:trPr>
        <w:tc>
          <w:tcPr>
            <w:tcW w:w="474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5" w:type="dxa"/>
            <w:vMerge/>
          </w:tcPr>
          <w:p w:rsidR="00BB1F20" w:rsidRPr="005E04CE" w:rsidRDefault="00BB1F20" w:rsidP="005E04C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Biết</w:t>
            </w:r>
            <w:proofErr w:type="spellEnd"/>
          </w:p>
        </w:tc>
        <w:tc>
          <w:tcPr>
            <w:tcW w:w="737" w:type="dxa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Hiểu</w:t>
            </w:r>
            <w:proofErr w:type="spellEnd"/>
          </w:p>
        </w:tc>
        <w:tc>
          <w:tcPr>
            <w:tcW w:w="737" w:type="dxa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Vận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dụng</w:t>
            </w:r>
            <w:proofErr w:type="spellEnd"/>
          </w:p>
        </w:tc>
        <w:tc>
          <w:tcPr>
            <w:tcW w:w="737" w:type="dxa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Biết</w:t>
            </w:r>
            <w:proofErr w:type="spellEnd"/>
          </w:p>
        </w:tc>
        <w:tc>
          <w:tcPr>
            <w:tcW w:w="737" w:type="dxa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Hiểu</w:t>
            </w:r>
            <w:proofErr w:type="spellEnd"/>
          </w:p>
        </w:tc>
        <w:tc>
          <w:tcPr>
            <w:tcW w:w="737" w:type="dxa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Vận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dụng</w:t>
            </w:r>
            <w:proofErr w:type="spellEnd"/>
          </w:p>
        </w:tc>
        <w:tc>
          <w:tcPr>
            <w:tcW w:w="737" w:type="dxa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Biết</w:t>
            </w:r>
            <w:proofErr w:type="spellEnd"/>
          </w:p>
        </w:tc>
        <w:tc>
          <w:tcPr>
            <w:tcW w:w="737" w:type="dxa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Hiểu</w:t>
            </w:r>
            <w:proofErr w:type="spellEnd"/>
          </w:p>
        </w:tc>
        <w:tc>
          <w:tcPr>
            <w:tcW w:w="791" w:type="dxa"/>
          </w:tcPr>
          <w:p w:rsidR="00BB1F20" w:rsidRPr="005E04CE" w:rsidRDefault="00BB1F20" w:rsidP="005E04C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Vận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dụng</w:t>
            </w:r>
            <w:proofErr w:type="spellEnd"/>
          </w:p>
        </w:tc>
      </w:tr>
      <w:tr w:rsidR="00C03A81" w:rsidRPr="005E04CE" w:rsidTr="005E04CE">
        <w:trPr>
          <w:trHeight w:val="1408"/>
        </w:trPr>
        <w:tc>
          <w:tcPr>
            <w:tcW w:w="474" w:type="dxa"/>
            <w:vMerge w:val="restart"/>
          </w:tcPr>
          <w:p w:rsidR="00C03A81" w:rsidRPr="005E04CE" w:rsidRDefault="00C03A81" w:rsidP="00C03A81">
            <w:pPr>
              <w:tabs>
                <w:tab w:val="left" w:pos="1276"/>
              </w:tabs>
              <w:spacing w:before="2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3A81" w:rsidRPr="005E04CE" w:rsidRDefault="00C03A81" w:rsidP="00C03A81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A81" w:rsidRPr="005E04CE" w:rsidRDefault="00C03A81" w:rsidP="00C03A81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</w:tcPr>
          <w:p w:rsidR="00C03A81" w:rsidRPr="005E04CE" w:rsidRDefault="00C03A81" w:rsidP="00C03A81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CHỦ ĐỀ 1:</w:t>
            </w:r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LỊCH SỬ VÀ SỬ HỌC</w:t>
            </w:r>
          </w:p>
          <w:p w:rsidR="00C03A81" w:rsidRPr="005E04CE" w:rsidRDefault="00C03A81" w:rsidP="00C03A81">
            <w:pPr>
              <w:tabs>
                <w:tab w:val="left" w:pos="1276"/>
              </w:tabs>
              <w:jc w:val="both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 w:rsidR="00C03A81" w:rsidRPr="005E04CE" w:rsidRDefault="00C03A81" w:rsidP="00C03A81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C03A81" w:rsidRPr="005E04CE" w:rsidRDefault="00C03A81" w:rsidP="00C03A81">
            <w:pPr>
              <w:tabs>
                <w:tab w:val="left" w:pos="1276"/>
              </w:tabs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Bài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1.</w:t>
            </w:r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Hiện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thực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lịch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sử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và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lịch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sử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được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con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người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nhận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thức</w:t>
            </w:r>
            <w:proofErr w:type="spellEnd"/>
          </w:p>
        </w:tc>
        <w:tc>
          <w:tcPr>
            <w:tcW w:w="4945" w:type="dxa"/>
          </w:tcPr>
          <w:p w:rsidR="00C03A81" w:rsidRPr="005E04CE" w:rsidRDefault="00C03A81" w:rsidP="00C03A81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Biết</w:t>
            </w:r>
            <w:proofErr w:type="spellEnd"/>
          </w:p>
          <w:p w:rsidR="003B1585" w:rsidRPr="005E04CE" w:rsidRDefault="003B1585" w:rsidP="003B1585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Khái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niệm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Lịch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sử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lịch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sử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lịch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sử</w:t>
            </w:r>
            <w:proofErr w:type="spellEnd"/>
          </w:p>
          <w:p w:rsidR="003B1585" w:rsidRPr="005E04CE" w:rsidRDefault="003B1585" w:rsidP="003B1585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sz w:val="24"/>
                <w:szCs w:val="24"/>
                <w:lang w:val="vi-VN" w:eastAsia="vi-VN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tượng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nghiên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cứu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Sử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học</w:t>
            </w:r>
            <w:proofErr w:type="spellEnd"/>
            <w:r w:rsidRPr="005E04CE">
              <w:rPr>
                <w:rFonts w:ascii="Times New Roman" w:hAnsi="Times New Roman" w:cs="Times New Roman"/>
                <w:b/>
                <w:sz w:val="24"/>
                <w:szCs w:val="24"/>
                <w:lang w:val="vi-VN" w:eastAsia="vi-VN"/>
              </w:rPr>
              <w:t xml:space="preserve"> </w:t>
            </w:r>
          </w:p>
          <w:p w:rsidR="00C03A81" w:rsidRPr="005E04CE" w:rsidRDefault="003B1585" w:rsidP="003B1585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- Chức năng và nhiệm vụ của Sử học</w:t>
            </w:r>
          </w:p>
          <w:p w:rsidR="00C03A81" w:rsidRPr="005E04CE" w:rsidRDefault="00C03A81" w:rsidP="00C03A81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Hiểu</w:t>
            </w:r>
            <w:proofErr w:type="spellEnd"/>
          </w:p>
          <w:p w:rsidR="003B1585" w:rsidRPr="005E04CE" w:rsidRDefault="003B1585" w:rsidP="003B1585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5E04C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E04CE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 xml:space="preserve"> Giải thích được khái niệm sử học.</w:t>
            </w:r>
          </w:p>
          <w:p w:rsidR="00C03A81" w:rsidRPr="005E04CE" w:rsidRDefault="003B1585" w:rsidP="003B1585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- Phân tích được được chức năng và nhiệm vụ của sử học.</w:t>
            </w:r>
          </w:p>
          <w:p w:rsidR="00C03A81" w:rsidRPr="005E04CE" w:rsidRDefault="00C03A81" w:rsidP="00C03A81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Vận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dụng</w:t>
            </w:r>
            <w:proofErr w:type="spellEnd"/>
          </w:p>
          <w:p w:rsidR="003B1585" w:rsidRPr="005E04CE" w:rsidRDefault="003B1585" w:rsidP="003B1585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- </w:t>
            </w:r>
            <w:r w:rsidRPr="005E04CE">
              <w:rPr>
                <w:rFonts w:ascii="Times New Roman" w:hAnsi="Times New Roman" w:cs="Times New Roman"/>
                <w:spacing w:val="-4"/>
                <w:sz w:val="24"/>
                <w:szCs w:val="24"/>
                <w:lang w:val="vi-VN"/>
              </w:rPr>
              <w:t>Phân biệt </w:t>
            </w:r>
            <w:r w:rsidRPr="005E04CE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được lịch sử hiện thực và lịch sử được con người nhận thức.</w:t>
            </w:r>
          </w:p>
          <w:p w:rsidR="003B1585" w:rsidRPr="005E04CE" w:rsidRDefault="003B1585" w:rsidP="003B1585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- So sánh điểm giống và khác nhau giữa hiện thực lịch sử và lịch sử được con người nhận thức</w:t>
            </w:r>
          </w:p>
          <w:p w:rsidR="003B1585" w:rsidRPr="005E04CE" w:rsidRDefault="003B1585" w:rsidP="003B1585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- Thông qua dữ liệu cụ thể, xác định nội dung (lịch sử  được nhận thức,  hiện thực lịch sử)</w:t>
            </w:r>
          </w:p>
          <w:p w:rsidR="00C03A81" w:rsidRPr="005E04CE" w:rsidRDefault="003B1585" w:rsidP="003B1585">
            <w:pPr>
              <w:pStyle w:val="NoSpacing"/>
              <w:tabs>
                <w:tab w:val="left" w:pos="127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vi-VN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lastRenderedPageBreak/>
              <w:t>Biết sưu tầm, khai thác và sử dụng sử liệu để học tập, khám phá lịch sử.</w:t>
            </w:r>
          </w:p>
        </w:tc>
        <w:tc>
          <w:tcPr>
            <w:tcW w:w="737" w:type="dxa"/>
          </w:tcPr>
          <w:p w:rsidR="00C03A81" w:rsidRPr="005E04CE" w:rsidRDefault="006A3CAD" w:rsidP="00FA6C5A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737" w:type="dxa"/>
          </w:tcPr>
          <w:p w:rsidR="00C03A81" w:rsidRPr="005E04CE" w:rsidRDefault="00C03A81" w:rsidP="00FA6C5A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E066F2" w:rsidRPr="005E04CE" w:rsidRDefault="00E066F2" w:rsidP="00FA6C5A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A81" w:rsidRPr="005E04CE" w:rsidRDefault="00C03A81" w:rsidP="00FA6C5A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276A88" w:rsidRPr="005E04CE" w:rsidRDefault="00276A88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1a</w:t>
            </w:r>
          </w:p>
          <w:p w:rsidR="00276A88" w:rsidRPr="005E04CE" w:rsidRDefault="00276A88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(NL</w:t>
            </w:r>
          </w:p>
          <w:p w:rsidR="00276A88" w:rsidRPr="005E04CE" w:rsidRDefault="00276A88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TH)</w:t>
            </w:r>
          </w:p>
          <w:p w:rsidR="00276A88" w:rsidRPr="005E04CE" w:rsidRDefault="00276A88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03A81" w:rsidRPr="005E04CE" w:rsidRDefault="00C03A81" w:rsidP="00FA6C5A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681" w:rsidRPr="005E04CE" w:rsidRDefault="008D3681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A88" w:rsidRPr="005E04CE" w:rsidRDefault="00276A88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A3CAD">
              <w:rPr>
                <w:rFonts w:ascii="Times New Roman" w:hAnsi="Times New Roman" w:cs="Times New Roman"/>
                <w:b/>
                <w:sz w:val="24"/>
                <w:szCs w:val="24"/>
              </w:rPr>
              <w:t>b,</w:t>
            </w:r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  <w:p w:rsidR="00276A88" w:rsidRPr="005E04CE" w:rsidRDefault="00276A88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(NL</w:t>
            </w:r>
          </w:p>
          <w:p w:rsidR="00E066F2" w:rsidRPr="005E04CE" w:rsidRDefault="00276A88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NT-TD)</w:t>
            </w:r>
          </w:p>
          <w:p w:rsidR="00276A88" w:rsidRPr="005E04CE" w:rsidRDefault="00276A88" w:rsidP="00FA6C5A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E066F2" w:rsidRPr="005E04CE" w:rsidRDefault="00E066F2" w:rsidP="00FA6C5A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0A23E5">
            <w:pPr>
              <w:tabs>
                <w:tab w:val="left" w:pos="1276"/>
              </w:tabs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A81" w:rsidRPr="005E04CE" w:rsidRDefault="00276A88" w:rsidP="00FA6C5A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1d</w:t>
            </w:r>
          </w:p>
          <w:p w:rsidR="00276A88" w:rsidRPr="005E04CE" w:rsidRDefault="00276A88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(NL</w:t>
            </w:r>
          </w:p>
          <w:p w:rsidR="00E066F2" w:rsidRPr="005E04CE" w:rsidRDefault="00276A88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VD)</w:t>
            </w:r>
          </w:p>
          <w:p w:rsidR="00276A88" w:rsidRPr="005E04CE" w:rsidRDefault="00276A88" w:rsidP="00DA7BBB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</w:tcPr>
          <w:p w:rsidR="00C03A81" w:rsidRPr="005E04CE" w:rsidRDefault="00C03A81" w:rsidP="00FA6C5A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C03A81" w:rsidRPr="005E04CE" w:rsidRDefault="00C03A81" w:rsidP="00FA6C5A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C03A81" w:rsidRPr="005E04CE" w:rsidRDefault="00C03A81" w:rsidP="00FA6C5A">
            <w:pPr>
              <w:tabs>
                <w:tab w:val="left" w:pos="1276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A81" w:rsidRPr="005E04CE" w:rsidTr="00D92397">
        <w:trPr>
          <w:trHeight w:val="3533"/>
        </w:trPr>
        <w:tc>
          <w:tcPr>
            <w:tcW w:w="474" w:type="dxa"/>
            <w:vMerge/>
          </w:tcPr>
          <w:p w:rsidR="00C03A81" w:rsidRPr="005E04CE" w:rsidRDefault="00C03A81" w:rsidP="00C03A81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C03A81" w:rsidRPr="005E04CE" w:rsidRDefault="00C03A81" w:rsidP="00C03A81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C03A81" w:rsidRPr="005E04CE" w:rsidRDefault="00C03A81" w:rsidP="00C03A81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5E04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Bài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2.</w:t>
            </w:r>
            <w:r w:rsidRPr="005E04C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hi-IN"/>
              </w:rPr>
              <w:t xml:space="preserve"> </w:t>
            </w:r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Tri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thức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lịch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sử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và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cuộc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sống</w:t>
            </w:r>
            <w:proofErr w:type="spellEnd"/>
          </w:p>
        </w:tc>
        <w:tc>
          <w:tcPr>
            <w:tcW w:w="4945" w:type="dxa"/>
          </w:tcPr>
          <w:p w:rsidR="00C03A81" w:rsidRPr="005E04CE" w:rsidRDefault="00C03A81" w:rsidP="00C03A81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Biết</w:t>
            </w:r>
            <w:proofErr w:type="spellEnd"/>
          </w:p>
          <w:p w:rsidR="003B1585" w:rsidRPr="005E04CE" w:rsidRDefault="003B1585" w:rsidP="003B1585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- Trình bày được sự cần thiết phải học tập và khám phá lịch sử suốt đời.</w:t>
            </w:r>
          </w:p>
          <w:p w:rsidR="003B1585" w:rsidRPr="005E04CE" w:rsidRDefault="003B1585" w:rsidP="003B1585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 xml:space="preserve">- Nêu được </w:t>
            </w:r>
            <w:proofErr w:type="spellStart"/>
            <w:r w:rsidR="00800D55" w:rsidRPr="005E04CE">
              <w:rPr>
                <w:rFonts w:ascii="Times New Roman" w:hAnsi="Times New Roman" w:cs="Times New Roman"/>
                <w:sz w:val="24"/>
                <w:szCs w:val="24"/>
              </w:rPr>
              <w:t>khái</w:t>
            </w:r>
            <w:proofErr w:type="spellEnd"/>
            <w:r w:rsidR="00800D55"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0D55" w:rsidRPr="005E04CE">
              <w:rPr>
                <w:rFonts w:ascii="Times New Roman" w:hAnsi="Times New Roman" w:cs="Times New Roman"/>
                <w:sz w:val="24"/>
                <w:szCs w:val="24"/>
              </w:rPr>
              <w:t>niệm</w:t>
            </w:r>
            <w:proofErr w:type="spellEnd"/>
            <w:r w:rsidR="00800D55"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4CE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sử liệu,thu thập sử liệu, xử lí thông tin và sử liệu là gì</w:t>
            </w:r>
            <w:r w:rsidR="00800D55" w:rsidRPr="005E04C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3B1585" w:rsidRPr="005E04CE" w:rsidRDefault="003B1585" w:rsidP="003B1585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 xml:space="preserve"> -Trình bày được kết nối  kiến thức, bài học lịch sử vào cuộc sống là gì</w:t>
            </w:r>
            <w:r w:rsidR="00800D55" w:rsidRPr="005E04C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C03A81" w:rsidRPr="005E04CE" w:rsidRDefault="00C03A81" w:rsidP="00C03A81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proofErr w:type="spellStart"/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Hiểu</w:t>
            </w:r>
            <w:proofErr w:type="spellEnd"/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1585" w:rsidRPr="005E04CE" w:rsidRDefault="003B1585" w:rsidP="003B1585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  <w:lang w:val="vi-VN" w:eastAsia="ko-KR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 </w:t>
            </w:r>
            <w:r w:rsidRPr="005E04CE">
              <w:rPr>
                <w:rFonts w:ascii="Times New Roman" w:hAnsi="Times New Roman" w:cs="Times New Roman"/>
                <w:sz w:val="24"/>
                <w:szCs w:val="24"/>
                <w:lang w:val="vi-VN" w:eastAsia="ko-KR"/>
              </w:rPr>
              <w:t>Giải thích được vì sao phải học tập lịch sử suốt đời</w:t>
            </w:r>
          </w:p>
          <w:p w:rsidR="00C03A81" w:rsidRPr="00D92397" w:rsidRDefault="003B1585" w:rsidP="00D92397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  <w:lang w:val="vi-VN" w:eastAsia="ko-KR"/>
              </w:rPr>
            </w:pPr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val="vi-VN"/>
              </w:rPr>
              <w:t>- Trình bày được quy trình thu thập, xử lí thông tin và sử liệu để làm giàu tri thức lịch sử</w:t>
            </w:r>
          </w:p>
        </w:tc>
        <w:tc>
          <w:tcPr>
            <w:tcW w:w="737" w:type="dxa"/>
          </w:tcPr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A81" w:rsidRPr="005E04CE" w:rsidRDefault="006A3CAD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4F3032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A81" w:rsidRPr="005E04CE" w:rsidRDefault="006A3CAD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D92397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A81" w:rsidRPr="005E04CE" w:rsidRDefault="00C03A81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C03A81" w:rsidRPr="005E04CE" w:rsidRDefault="00C03A81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76A88" w:rsidRPr="005E04CE" w:rsidRDefault="00276A88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76A88" w:rsidRPr="005E04CE" w:rsidRDefault="00276A88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C03A81" w:rsidRPr="005E04CE" w:rsidRDefault="00C03A81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C03A81" w:rsidRPr="005E04CE" w:rsidRDefault="00C03A81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C03A81" w:rsidRPr="005E04CE" w:rsidRDefault="00C03A81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A81" w:rsidRPr="005E04CE" w:rsidTr="00FA6C5A">
        <w:trPr>
          <w:trHeight w:val="699"/>
        </w:trPr>
        <w:tc>
          <w:tcPr>
            <w:tcW w:w="474" w:type="dxa"/>
            <w:vMerge/>
          </w:tcPr>
          <w:p w:rsidR="00C03A81" w:rsidRPr="005E04CE" w:rsidRDefault="00C03A81" w:rsidP="00C03A81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C03A81" w:rsidRPr="005E04CE" w:rsidRDefault="00C03A81" w:rsidP="00C03A81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CHỦ ĐỀ 2: </w:t>
            </w:r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VAI TRÒ CỦA SỬ HỌC</w:t>
            </w:r>
          </w:p>
          <w:p w:rsidR="00C03A81" w:rsidRPr="005E04CE" w:rsidRDefault="00C03A81" w:rsidP="00C03A81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C03A81" w:rsidRPr="005E04CE" w:rsidRDefault="00C03A81" w:rsidP="00C03A81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Bài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3.</w:t>
            </w:r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Sử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học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với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công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tác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bảo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tồn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và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phát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huy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giá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trị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di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sản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văn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hóa,di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sản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thiên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nhiên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và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phát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triển</w:t>
            </w:r>
            <w:proofErr w:type="spellEnd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du </w:t>
            </w:r>
            <w:proofErr w:type="spellStart"/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lịch</w:t>
            </w:r>
            <w:proofErr w:type="spellEnd"/>
          </w:p>
        </w:tc>
        <w:tc>
          <w:tcPr>
            <w:tcW w:w="4945" w:type="dxa"/>
          </w:tcPr>
          <w:p w:rsidR="00C03A81" w:rsidRPr="005E04CE" w:rsidRDefault="00C03A81" w:rsidP="00C03A81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Biết</w:t>
            </w:r>
            <w:proofErr w:type="spellEnd"/>
          </w:p>
          <w:p w:rsidR="003B1585" w:rsidRPr="005E04CE" w:rsidRDefault="003B1585" w:rsidP="003B1585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-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Nêu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được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mối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quan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hệ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giữa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sử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học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với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công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tác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bảo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tồn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và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phát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huy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giá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trị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di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sản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văn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hoá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, di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sản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thiên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nhiên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.</w:t>
            </w:r>
          </w:p>
          <w:p w:rsidR="00C03A81" w:rsidRPr="005E04CE" w:rsidRDefault="003B1585" w:rsidP="003B1585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-</w:t>
            </w: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Nêu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vai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trò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tác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bảo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tồn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huy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văn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hoá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, di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thiên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nhiên</w:t>
            </w:r>
            <w:proofErr w:type="spellEnd"/>
          </w:p>
          <w:p w:rsidR="00C03A81" w:rsidRPr="005E04CE" w:rsidRDefault="00C03A81" w:rsidP="00C03A81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5E04CE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- </w:t>
            </w:r>
            <w:proofErr w:type="spellStart"/>
            <w:r w:rsidRPr="005E04CE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Hiểu</w:t>
            </w:r>
            <w:proofErr w:type="spellEnd"/>
          </w:p>
          <w:p w:rsidR="00A76E7A" w:rsidRPr="005E04CE" w:rsidRDefault="00A76E7A" w:rsidP="00A76E7A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thích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vai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trò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lịch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sử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văn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hoá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sự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triển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du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lịch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6E7A" w:rsidRPr="005E04CE" w:rsidRDefault="00A76E7A" w:rsidP="00A76E7A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dạng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văn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hóa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6E7A" w:rsidRPr="005E04CE" w:rsidRDefault="00A76E7A" w:rsidP="00A76E7A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-P</w:t>
            </w:r>
            <w:r w:rsidRPr="005E04CE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hân tích vai trò của sử học đối với công tác bảo tồn và phát huy giá trị di sản văn hóa, di sản thiên nhiên</w:t>
            </w: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E04CE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 xml:space="preserve"> Tác động của du lịch với công tác bảo tồn di tích lịch sử, văn hoá</w:t>
            </w: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  <w:t>.</w:t>
            </w:r>
          </w:p>
          <w:p w:rsidR="00C03A81" w:rsidRPr="005E04CE" w:rsidRDefault="00C03A81" w:rsidP="00C03A81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-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Vận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dụng</w:t>
            </w:r>
            <w:proofErr w:type="spellEnd"/>
          </w:p>
          <w:p w:rsidR="00A76E7A" w:rsidRPr="005E04CE" w:rsidRDefault="00A76E7A" w:rsidP="00A76E7A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04CE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Vận dụng kiến thức đã học đề xuất biện pháp để bảo tồn và phát huy giá trị di sản văn hóa, di sản thiên nhiên. Đề xuất các ý tưởng khai thác phát triển  du lịch ở địa phương</w:t>
            </w:r>
          </w:p>
          <w:p w:rsidR="00A76E7A" w:rsidRPr="005E04CE" w:rsidRDefault="00A76E7A" w:rsidP="00A76E7A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vi-VN" w:eastAsia="vi-VN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- Có ý thức bảo vệ di sản văn hóa , di sản thiên nhiên và vận động các bạn và mọi người xung quanh cùng tham gia bảo vệ các di sản văn hóa, di sản thiên nhiên ở địa phương.</w:t>
            </w:r>
          </w:p>
          <w:p w:rsidR="00C03A81" w:rsidRPr="005E04CE" w:rsidRDefault="00A76E7A" w:rsidP="00A76E7A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lastRenderedPageBreak/>
              <w:t xml:space="preserve">-Vận dụng kiến thức đã học để </w:t>
            </w:r>
            <w:r w:rsidRPr="005E04CE">
              <w:rPr>
                <w:rFonts w:ascii="Times New Roman" w:hAnsi="Times New Roman" w:cs="Times New Roman"/>
                <w:sz w:val="24"/>
                <w:szCs w:val="24"/>
                <w:lang w:val="vi-VN" w:eastAsia="ko-KR"/>
              </w:rPr>
              <w:t>giải quyết tình huống trong thực tiễn cuộc sống</w:t>
            </w:r>
          </w:p>
        </w:tc>
        <w:tc>
          <w:tcPr>
            <w:tcW w:w="737" w:type="dxa"/>
          </w:tcPr>
          <w:p w:rsidR="00E066F2" w:rsidRPr="005E04CE" w:rsidRDefault="00E066F2" w:rsidP="00E0521A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A81" w:rsidRPr="005E04CE" w:rsidRDefault="00276A88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E0521A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A81" w:rsidRPr="005E04CE" w:rsidRDefault="00C03A81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A81" w:rsidRPr="005E04CE" w:rsidRDefault="00C03A81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E066F2" w:rsidRPr="005E04CE" w:rsidRDefault="00E066F2" w:rsidP="00E0521A">
            <w:pPr>
              <w:tabs>
                <w:tab w:val="left" w:pos="127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6A88" w:rsidRPr="005E04CE" w:rsidRDefault="006A3CAD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276A88"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a-b</w:t>
            </w:r>
          </w:p>
          <w:p w:rsidR="00276A88" w:rsidRPr="005E04CE" w:rsidRDefault="00276A88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(NL</w:t>
            </w:r>
          </w:p>
          <w:p w:rsidR="00276A88" w:rsidRPr="005E04CE" w:rsidRDefault="00276A88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TH)</w:t>
            </w:r>
          </w:p>
          <w:p w:rsidR="00C03A81" w:rsidRPr="005E04CE" w:rsidRDefault="00C03A81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E0521A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A81" w:rsidRPr="005E04CE" w:rsidRDefault="006A3CAD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76A88"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  <w:p w:rsidR="00276A88" w:rsidRPr="005E04CE" w:rsidRDefault="00276A88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(NL</w:t>
            </w:r>
          </w:p>
          <w:p w:rsidR="00276A88" w:rsidRPr="005E04CE" w:rsidRDefault="00276A88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NT-TD)</w:t>
            </w:r>
          </w:p>
          <w:p w:rsidR="00276A88" w:rsidRPr="005E04CE" w:rsidRDefault="00276A88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E0521A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A81" w:rsidRPr="005E04CE" w:rsidRDefault="006A3CAD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76A88"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  <w:p w:rsidR="00276A88" w:rsidRPr="005E04CE" w:rsidRDefault="00276A88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(NL</w:t>
            </w:r>
          </w:p>
          <w:p w:rsidR="00276A88" w:rsidRPr="005E04CE" w:rsidRDefault="00276A88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VD)</w:t>
            </w:r>
          </w:p>
          <w:p w:rsidR="00276A88" w:rsidRPr="005E04CE" w:rsidRDefault="00276A88" w:rsidP="00FA6C5A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C03A81" w:rsidRPr="005E04CE" w:rsidRDefault="00C03A81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A81" w:rsidRPr="005E04CE" w:rsidRDefault="00C03A81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1" w:type="dxa"/>
          </w:tcPr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6F2" w:rsidRPr="005E04CE" w:rsidRDefault="00E066F2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A81" w:rsidRPr="005E04CE" w:rsidRDefault="00C03A81" w:rsidP="00FA6C5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04E" w:rsidRPr="005E04CE" w:rsidTr="00FA6C5A">
        <w:trPr>
          <w:trHeight w:val="699"/>
        </w:trPr>
        <w:tc>
          <w:tcPr>
            <w:tcW w:w="474" w:type="dxa"/>
            <w:vMerge w:val="restart"/>
          </w:tcPr>
          <w:p w:rsidR="005C404E" w:rsidRPr="005E04CE" w:rsidRDefault="005C404E" w:rsidP="005C404E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</w:tcPr>
          <w:p w:rsidR="005C404E" w:rsidRPr="005E04CE" w:rsidRDefault="005C404E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CHỦ ĐỀ </w:t>
            </w:r>
            <w:proofErr w:type="gramStart"/>
            <w:r w:rsidRPr="005E04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3 .</w:t>
            </w:r>
            <w:proofErr w:type="gramEnd"/>
            <w:r w:rsidRPr="005E04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04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MỘT SỐ NỀN VĂN MINH THẾ GIỚI THỜI CỔ – TRUNG ĐẠI</w:t>
            </w:r>
          </w:p>
        </w:tc>
        <w:tc>
          <w:tcPr>
            <w:tcW w:w="1464" w:type="dxa"/>
          </w:tcPr>
          <w:p w:rsidR="005C404E" w:rsidRPr="005E04CE" w:rsidRDefault="005C404E" w:rsidP="005C404E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Bài</w:t>
            </w:r>
            <w:proofErr w:type="spellEnd"/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 </w:t>
            </w:r>
            <w:proofErr w:type="spellStart"/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Khái</w:t>
            </w:r>
            <w:proofErr w:type="spellEnd"/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niệm</w:t>
            </w:r>
            <w:proofErr w:type="spellEnd"/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văn</w:t>
            </w:r>
            <w:proofErr w:type="spellEnd"/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minh.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Một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số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nền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văn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minh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phương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Đông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thời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cổ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trung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đại</w:t>
            </w:r>
            <w:proofErr w:type="spellEnd"/>
          </w:p>
        </w:tc>
        <w:tc>
          <w:tcPr>
            <w:tcW w:w="4945" w:type="dxa"/>
          </w:tcPr>
          <w:p w:rsidR="009149A8" w:rsidRPr="005E04CE" w:rsidRDefault="009149A8" w:rsidP="009149A8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Nhận biết</w:t>
            </w:r>
          </w:p>
          <w:p w:rsidR="009149A8" w:rsidRPr="005E04CE" w:rsidRDefault="009149A8" w:rsidP="009149A8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Biết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thế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nào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>văn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</w:rPr>
              <w:t xml:space="preserve"> minh.</w:t>
            </w:r>
          </w:p>
          <w:p w:rsidR="009149A8" w:rsidRPr="005E04CE" w:rsidRDefault="009149A8" w:rsidP="009149A8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-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Nêu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được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thành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tựu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tiêu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biểu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của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văn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minh Ai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Cập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về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chữ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viết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,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Toán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học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,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kiến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trúc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,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điêu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khắc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và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thành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tựu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trên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các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lĩnh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vực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khác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như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Thiên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văn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học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, Y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học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, ...</w:t>
            </w:r>
          </w:p>
          <w:p w:rsidR="009149A8" w:rsidRPr="005E04CE" w:rsidRDefault="009149A8" w:rsidP="009149A8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eastAsia="vi-VN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val="de-DE" w:eastAsia="vi-VN"/>
              </w:rPr>
              <w:t xml:space="preserve">- Nêu được những thành tựu tiêu biểu của văn minh Ấn Độ về </w:t>
            </w:r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val="de-DE" w:eastAsia="vi-VN"/>
              </w:rPr>
              <w:t>chữ viết, văn học, tôn giáo, Kiến trúc điêu khắc, Toán học , các lĩnh vực khác như</w:t>
            </w:r>
            <w:r w:rsidRPr="005E04CE"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de-DE" w:eastAsia="vi-VN"/>
              </w:rPr>
              <w:t xml:space="preserve"> y học, thiên văn học, triết học.</w:t>
            </w:r>
            <w:r w:rsidRPr="005E04CE"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eastAsia="vi-VN"/>
              </w:rPr>
              <w:t>..</w:t>
            </w:r>
          </w:p>
          <w:p w:rsidR="009149A8" w:rsidRPr="005E04CE" w:rsidRDefault="009149A8" w:rsidP="009149A8">
            <w:pPr>
              <w:tabs>
                <w:tab w:val="left" w:pos="1276"/>
              </w:tabs>
              <w:spacing w:line="312" w:lineRule="auto"/>
              <w:ind w:hanging="11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pacing w:val="-8"/>
                <w:sz w:val="24"/>
                <w:szCs w:val="24"/>
                <w:lang w:val="de-DE" w:eastAsia="vi-VN"/>
              </w:rPr>
              <w:t>- Nêu được thành tựu tiêu biểu của văn minh Trung Hoa</w:t>
            </w:r>
            <w:ins w:id="1" w:author="Nguyễn Xuân Trường" w:date="2022-07-29T08:49:00Z">
              <w:r w:rsidRPr="005E04CE">
                <w:rPr>
                  <w:rFonts w:ascii="Times New Roman" w:hAnsi="Times New Roman" w:cs="Times New Roman"/>
                  <w:spacing w:val="-8"/>
                  <w:sz w:val="24"/>
                  <w:szCs w:val="24"/>
                  <w:lang w:eastAsia="vi-VN"/>
                </w:rPr>
                <w:t xml:space="preserve"> </w:t>
              </w:r>
            </w:ins>
            <w:proofErr w:type="spellStart"/>
            <w:r w:rsidRPr="005E04CE">
              <w:rPr>
                <w:rFonts w:ascii="Times New Roman" w:hAnsi="Times New Roman" w:cs="Times New Roman"/>
                <w:spacing w:val="-8"/>
                <w:sz w:val="24"/>
                <w:szCs w:val="24"/>
                <w:lang w:eastAsia="vi-VN"/>
              </w:rPr>
              <w:t>về</w:t>
            </w:r>
            <w:proofErr w:type="spellEnd"/>
            <w:r w:rsidRPr="005E04CE">
              <w:rPr>
                <w:rFonts w:ascii="Times New Roman" w:hAnsi="Times New Roman" w:cs="Times New Roman"/>
                <w:spacing w:val="-8"/>
                <w:sz w:val="24"/>
                <w:szCs w:val="24"/>
                <w:lang w:val="de-DE" w:eastAsia="vi-VN"/>
              </w:rPr>
              <w:t xml:space="preserve"> </w:t>
            </w:r>
            <w:r w:rsidRPr="005E04CE"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de-DE" w:eastAsia="vi-VN"/>
              </w:rPr>
              <w:t>chữ viết, văn học, sử học, Tư tưởng ,tôn giáo, Kiến trúc điêu khắc, Toán học, 4 phát minh quan trọng,các lĩnh vực khác như y học, thiên văn học, lịch pháp..</w:t>
            </w:r>
            <w:r w:rsidRPr="005E04CE"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eastAsia="vi-VN"/>
              </w:rPr>
              <w:t>.</w:t>
            </w:r>
          </w:p>
          <w:p w:rsidR="009149A8" w:rsidRPr="005E04CE" w:rsidRDefault="009149A8" w:rsidP="009149A8">
            <w:pPr>
              <w:tabs>
                <w:tab w:val="left" w:pos="1276"/>
              </w:tabs>
              <w:spacing w:line="312" w:lineRule="auto"/>
              <w:ind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5E04CE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Thông hiểu</w:t>
            </w:r>
          </w:p>
          <w:p w:rsidR="009149A8" w:rsidRPr="005E04CE" w:rsidRDefault="009149A8" w:rsidP="009149A8">
            <w:pPr>
              <w:tabs>
                <w:tab w:val="left" w:pos="1276"/>
              </w:tabs>
              <w:suppressAutoHyphens/>
              <w:adjustRightInd w:val="0"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</w:pPr>
            <w:r w:rsidRPr="005E04CE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vi-VN"/>
              </w:rPr>
              <w:t xml:space="preserve">-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Giải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thích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được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khái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niệm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văn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 xml:space="preserve"> minh.</w:t>
            </w:r>
          </w:p>
          <w:p w:rsidR="009149A8" w:rsidRPr="005E04CE" w:rsidRDefault="009149A8" w:rsidP="009149A8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-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Hiểu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được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thành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tựu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proofErr w:type="gram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và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 ý</w:t>
            </w:r>
            <w:proofErr w:type="gram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nghĩa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của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những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thành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tựu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văn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minh Ai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Cập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cổ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đại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.</w:t>
            </w:r>
          </w:p>
          <w:p w:rsidR="009149A8" w:rsidRPr="005E04CE" w:rsidRDefault="009149A8" w:rsidP="009149A8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val="de-DE" w:eastAsia="vi-VN"/>
              </w:rPr>
              <w:t xml:space="preserve">-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Hiểu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được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thành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tựu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và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 ý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nghĩa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của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những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thành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tựu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văn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minh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Ấn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Độ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cổ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-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trung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đại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.</w:t>
            </w:r>
          </w:p>
          <w:p w:rsidR="009149A8" w:rsidRPr="005E04CE" w:rsidRDefault="009149A8" w:rsidP="009149A8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eastAsia="vi-VN"/>
              </w:rPr>
            </w:pPr>
            <w:r w:rsidRPr="005E04CE">
              <w:rPr>
                <w:rFonts w:ascii="Times New Roman" w:hAnsi="Times New Roman" w:cs="Times New Roman"/>
                <w:spacing w:val="-8"/>
                <w:sz w:val="24"/>
                <w:szCs w:val="24"/>
                <w:lang w:val="de-DE" w:eastAsia="vi-VN"/>
              </w:rPr>
              <w:t xml:space="preserve">- </w:t>
            </w:r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Hiểu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được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thành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tựu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và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 ý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nghĩa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của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những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thành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tựu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văn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minh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Trung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Hoa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cổ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-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trung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đại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.</w:t>
            </w:r>
          </w:p>
          <w:p w:rsidR="009149A8" w:rsidRPr="005E04CE" w:rsidRDefault="009149A8" w:rsidP="009149A8">
            <w:pPr>
              <w:tabs>
                <w:tab w:val="left" w:pos="1276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Vận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dụng</w:t>
            </w:r>
            <w:proofErr w:type="spellEnd"/>
          </w:p>
          <w:p w:rsidR="009149A8" w:rsidRPr="005E04CE" w:rsidRDefault="009149A8" w:rsidP="009149A8">
            <w:pPr>
              <w:tabs>
                <w:tab w:val="left" w:pos="127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vi-VN"/>
              </w:rPr>
            </w:pPr>
            <w:r w:rsidRPr="005E04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vi-VN"/>
              </w:rPr>
              <w:t xml:space="preserve">-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vi-VN"/>
              </w:rPr>
              <w:t>Phân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vi-VN"/>
              </w:rPr>
              <w:t>biệt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vi-VN"/>
              </w:rPr>
              <w:t>được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vi-VN"/>
              </w:rPr>
              <w:t>khái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vi-VN"/>
              </w:rPr>
              <w:t>niệm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vi-VN"/>
              </w:rPr>
              <w:t>văn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vi-VN"/>
              </w:rPr>
              <w:t xml:space="preserve"> minh,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vi-VN"/>
              </w:rPr>
              <w:t>văn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vi-VN"/>
              </w:rPr>
              <w:t>hoá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vi-VN"/>
              </w:rPr>
              <w:t>.</w:t>
            </w:r>
          </w:p>
          <w:p w:rsidR="009149A8" w:rsidRPr="005E04CE" w:rsidRDefault="009149A8" w:rsidP="009149A8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-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Biết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cách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sưu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tầm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,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sử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dụng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tư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liệu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lịch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sử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để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tìm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hiểu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về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các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nền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văn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minh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cổ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đại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phương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Đông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. </w:t>
            </w:r>
          </w:p>
          <w:p w:rsidR="009149A8" w:rsidRPr="005E04CE" w:rsidRDefault="009149A8" w:rsidP="009149A8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-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Hiểu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được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ý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nghĩa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của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các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thành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tựu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văn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minh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Phương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Đông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đối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với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quá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trình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phát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triển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của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lịch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sử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nhân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loại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.</w:t>
            </w:r>
          </w:p>
          <w:p w:rsidR="009149A8" w:rsidRPr="005E04CE" w:rsidRDefault="009149A8" w:rsidP="009149A8">
            <w:pPr>
              <w:tabs>
                <w:tab w:val="left" w:pos="1276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Nhận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xét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đánh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giá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được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sự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ảnh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hưởng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của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văn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minh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phương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Đông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đối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với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văn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minh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nhân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loại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5C404E" w:rsidRPr="005E04CE" w:rsidRDefault="009149A8" w:rsidP="009149A8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Liên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hệ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được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sự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ảnh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hưởng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tác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động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của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văn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minh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phương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Đông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đối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với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Việt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Nam,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và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khu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vực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Đông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Nam Á.</w:t>
            </w:r>
          </w:p>
        </w:tc>
        <w:tc>
          <w:tcPr>
            <w:tcW w:w="737" w:type="dxa"/>
          </w:tcPr>
          <w:p w:rsidR="005C404E" w:rsidRPr="008D3681" w:rsidRDefault="006A3CAD" w:rsidP="005C404E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6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5C404E" w:rsidRPr="008D3681" w:rsidRDefault="005C404E" w:rsidP="005C404E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5C404E" w:rsidRPr="008D3681" w:rsidRDefault="005C404E" w:rsidP="005C404E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5C404E" w:rsidRPr="008D3681" w:rsidRDefault="005C404E" w:rsidP="005C404E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</w:tcPr>
          <w:p w:rsidR="005C404E" w:rsidRPr="008D3681" w:rsidRDefault="005C404E" w:rsidP="005C404E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5C404E" w:rsidRPr="008D3681" w:rsidRDefault="005C404E" w:rsidP="005C404E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5C404E" w:rsidRPr="008D3681" w:rsidRDefault="005C404E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397" w:rsidRPr="008D3681" w:rsidRDefault="00D92397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397" w:rsidRPr="008D3681" w:rsidRDefault="00D92397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397" w:rsidRPr="008D3681" w:rsidRDefault="00D92397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04E" w:rsidRPr="008D3681" w:rsidRDefault="006A3CAD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681">
              <w:rPr>
                <w:rFonts w:ascii="Times New Roman" w:hAnsi="Times New Roman" w:cs="Times New Roman"/>
                <w:b/>
                <w:sz w:val="24"/>
                <w:szCs w:val="24"/>
              </w:rPr>
              <w:t>1/3</w:t>
            </w:r>
          </w:p>
        </w:tc>
        <w:tc>
          <w:tcPr>
            <w:tcW w:w="791" w:type="dxa"/>
          </w:tcPr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1118" w:rsidRPr="008D3681" w:rsidRDefault="00CF1118" w:rsidP="005C404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04E" w:rsidRPr="008D3681" w:rsidRDefault="006A3CAD" w:rsidP="00CF1118">
            <w:pPr>
              <w:tabs>
                <w:tab w:val="left" w:pos="127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681">
              <w:rPr>
                <w:rFonts w:ascii="Times New Roman" w:hAnsi="Times New Roman" w:cs="Times New Roman"/>
                <w:b/>
                <w:sz w:val="24"/>
                <w:szCs w:val="24"/>
              </w:rPr>
              <w:t>2/3</w:t>
            </w:r>
          </w:p>
        </w:tc>
      </w:tr>
      <w:tr w:rsidR="006A3CAD" w:rsidRPr="005E04CE" w:rsidTr="00FA6C5A">
        <w:trPr>
          <w:trHeight w:val="699"/>
        </w:trPr>
        <w:tc>
          <w:tcPr>
            <w:tcW w:w="474" w:type="dxa"/>
            <w:vMerge/>
          </w:tcPr>
          <w:p w:rsidR="006A3CAD" w:rsidRPr="005E04CE" w:rsidRDefault="006A3CAD" w:rsidP="006A3CAD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6A3CAD" w:rsidRPr="005E04CE" w:rsidRDefault="006A3CAD" w:rsidP="006A3CAD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6A3CAD" w:rsidRPr="005E04CE" w:rsidRDefault="006A3CAD" w:rsidP="006A3CAD">
            <w:pPr>
              <w:tabs>
                <w:tab w:val="left" w:pos="1276"/>
              </w:tabs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Bài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5.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Một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số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nền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văn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minh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phương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Tây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thời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cổ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trung</w:t>
            </w:r>
            <w:proofErr w:type="spellEnd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đại</w:t>
            </w:r>
            <w:proofErr w:type="spellEnd"/>
          </w:p>
        </w:tc>
        <w:tc>
          <w:tcPr>
            <w:tcW w:w="4945" w:type="dxa"/>
          </w:tcPr>
          <w:p w:rsidR="006A3CAD" w:rsidRPr="005E04CE" w:rsidRDefault="006A3CAD" w:rsidP="006A3CAD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Nhận</w:t>
            </w:r>
            <w:proofErr w:type="spellEnd"/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biết</w:t>
            </w:r>
            <w:proofErr w:type="spellEnd"/>
          </w:p>
          <w:p w:rsidR="006A3CAD" w:rsidRPr="005E04CE" w:rsidRDefault="006A3CAD" w:rsidP="006A3CAD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eastAsia="vi-VN"/>
              </w:rPr>
            </w:pPr>
            <w:r w:rsidRPr="005E04CE">
              <w:rPr>
                <w:rFonts w:ascii="Times New Roman" w:hAnsi="Times New Roman" w:cs="Times New Roman"/>
                <w:spacing w:val="-10"/>
                <w:sz w:val="24"/>
                <w:szCs w:val="24"/>
                <w:lang w:val="de-DE" w:eastAsia="vi-VN"/>
              </w:rPr>
              <w:t xml:space="preserve">- Nêu được những thành tựu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tiêu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biểu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và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ý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nghĩa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r w:rsidRPr="005E04CE">
              <w:rPr>
                <w:rFonts w:ascii="Times New Roman" w:hAnsi="Times New Roman" w:cs="Times New Roman"/>
                <w:spacing w:val="-10"/>
                <w:sz w:val="24"/>
                <w:szCs w:val="24"/>
                <w:lang w:val="de-DE" w:eastAsia="vi-VN"/>
              </w:rPr>
              <w:t>của văn minh Hy Lạp – La Mã</w:t>
            </w:r>
            <w:r w:rsidRPr="005E04CE">
              <w:rPr>
                <w:rFonts w:ascii="Times New Roman" w:hAnsi="Times New Roman" w:cs="Times New Roman"/>
                <w:spacing w:val="-10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pacing w:val="-10"/>
                <w:sz w:val="24"/>
                <w:szCs w:val="24"/>
                <w:lang w:eastAsia="vi-VN"/>
              </w:rPr>
              <w:t>về</w:t>
            </w:r>
            <w:proofErr w:type="spellEnd"/>
            <w:r w:rsidRPr="005E04CE">
              <w:rPr>
                <w:rFonts w:ascii="Times New Roman" w:hAnsi="Times New Roman" w:cs="Times New Roman"/>
                <w:spacing w:val="-10"/>
                <w:sz w:val="24"/>
                <w:szCs w:val="24"/>
                <w:lang w:eastAsia="vi-VN"/>
              </w:rPr>
              <w:t xml:space="preserve"> </w:t>
            </w:r>
            <w:r w:rsidRPr="005E04CE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de-DE" w:eastAsia="vi-VN"/>
              </w:rPr>
              <w:t>chữ viết, văn học, tư tưởng, tôn giáo, lịch pháp, thiên văn học,, khoa học , Kiến trúc điêu khắc, thể thao</w:t>
            </w:r>
            <w:r w:rsidRPr="005E04CE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eastAsia="vi-VN"/>
              </w:rPr>
              <w:t>.</w:t>
            </w:r>
          </w:p>
          <w:p w:rsidR="006A3CAD" w:rsidRPr="005E04CE" w:rsidRDefault="006A3CAD" w:rsidP="006A3CAD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spacing w:val="-6"/>
                <w:sz w:val="24"/>
                <w:szCs w:val="24"/>
                <w:lang w:val="de-DE" w:eastAsia="vi-VN"/>
              </w:rPr>
              <w:t xml:space="preserve">- </w:t>
            </w:r>
            <w:r w:rsidRPr="005E04CE">
              <w:rPr>
                <w:rFonts w:ascii="Times New Roman" w:hAnsi="Times New Roman" w:cs="Times New Roman"/>
                <w:sz w:val="24"/>
                <w:szCs w:val="24"/>
                <w:lang w:val="de-DE" w:eastAsia="vi-VN"/>
              </w:rPr>
              <w:t xml:space="preserve">Nêu được những thành tựu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tiêu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biểu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và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ý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nghĩa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r w:rsidRPr="005E04CE">
              <w:rPr>
                <w:rFonts w:ascii="Times New Roman" w:hAnsi="Times New Roman" w:cs="Times New Roman"/>
                <w:sz w:val="24"/>
                <w:szCs w:val="24"/>
                <w:lang w:val="de-DE" w:eastAsia="vi-VN"/>
              </w:rPr>
              <w:t>của văn minh thời Phục hưng</w:t>
            </w:r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về</w:t>
            </w:r>
            <w:proofErr w:type="spellEnd"/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val="de-DE" w:eastAsia="vi-VN"/>
              </w:rPr>
              <w:t xml:space="preserve"> tư tưởng, văn học, nghệ thuật, khoa học kĩ thuật và thiên văn học</w:t>
            </w:r>
            <w:r w:rsidRPr="005E04CE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.</w:t>
            </w:r>
          </w:p>
          <w:p w:rsidR="006A3CAD" w:rsidRPr="005E04CE" w:rsidRDefault="006A3CAD" w:rsidP="006A3CAD">
            <w:pPr>
              <w:tabs>
                <w:tab w:val="left" w:pos="1276"/>
              </w:tabs>
              <w:spacing w:line="312" w:lineRule="auto"/>
              <w:jc w:val="both"/>
              <w:rPr>
                <w:rFonts w:ascii="Times New Roman" w:eastAsia="DengXian" w:hAnsi="Times New Roman" w:cs="Times New Roman"/>
                <w:b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eastAsia="DengXian" w:hAnsi="Times New Roman" w:cs="Times New Roman"/>
                <w:b/>
                <w:sz w:val="24"/>
                <w:szCs w:val="24"/>
              </w:rPr>
              <w:t>Thông</w:t>
            </w:r>
            <w:proofErr w:type="spellEnd"/>
            <w:r w:rsidRPr="005E04CE">
              <w:rPr>
                <w:rFonts w:ascii="Times New Roman" w:eastAsia="DengXi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DengXian" w:hAnsi="Times New Roman" w:cs="Times New Roman"/>
                <w:b/>
                <w:sz w:val="24"/>
                <w:szCs w:val="24"/>
              </w:rPr>
              <w:t>hiểu</w:t>
            </w:r>
            <w:proofErr w:type="spellEnd"/>
          </w:p>
          <w:p w:rsidR="006A3CAD" w:rsidRPr="005E04CE" w:rsidRDefault="006A3CAD" w:rsidP="006A3CAD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lang w:eastAsia="vi-VN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-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Hiểu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được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thành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tựu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và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 ý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nghĩa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của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những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thành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tựu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văn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minh </w:t>
            </w:r>
            <w:r w:rsidRPr="005E04CE">
              <w:rPr>
                <w:rFonts w:ascii="Times New Roman" w:hAnsi="Times New Roman" w:cs="Times New Roman"/>
                <w:spacing w:val="-10"/>
                <w:sz w:val="24"/>
                <w:szCs w:val="24"/>
                <w:lang w:val="de-DE" w:eastAsia="vi-VN"/>
              </w:rPr>
              <w:t>Hy Lạp – La Mã</w:t>
            </w:r>
            <w:r w:rsidRPr="005E04CE">
              <w:rPr>
                <w:rFonts w:ascii="Times New Roman" w:hAnsi="Times New Roman" w:cs="Times New Roman"/>
                <w:spacing w:val="-10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pacing w:val="-10"/>
                <w:sz w:val="24"/>
                <w:szCs w:val="24"/>
                <w:lang w:eastAsia="vi-VN"/>
              </w:rPr>
              <w:t>thời</w:t>
            </w:r>
            <w:proofErr w:type="spellEnd"/>
            <w:r w:rsidRPr="005E04CE">
              <w:rPr>
                <w:rFonts w:ascii="Times New Roman" w:hAnsi="Times New Roman" w:cs="Times New Roman"/>
                <w:spacing w:val="-10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cổ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đại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đối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với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quá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trình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phát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triển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của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lịch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sử</w:t>
            </w:r>
            <w:proofErr w:type="spellEnd"/>
          </w:p>
          <w:p w:rsidR="006A3CAD" w:rsidRPr="005E04CE" w:rsidRDefault="006A3CAD" w:rsidP="006A3CAD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lang w:eastAsia="vi-VN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-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Hiểu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được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thành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tựu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proofErr w:type="gram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và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 ý</w:t>
            </w:r>
            <w:proofErr w:type="gram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nghĩa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của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những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thành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tựu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văn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minh </w:t>
            </w:r>
            <w:r w:rsidRPr="005E04CE">
              <w:rPr>
                <w:rFonts w:ascii="Times New Roman" w:hAnsi="Times New Roman" w:cs="Times New Roman"/>
                <w:sz w:val="24"/>
                <w:szCs w:val="24"/>
                <w:lang w:val="de-DE" w:eastAsia="vi-VN"/>
              </w:rPr>
              <w:t>thời Phục Hưng</w:t>
            </w:r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đối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với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quá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trình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phát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triển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của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lịch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sử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de-DE" w:eastAsia="vi-VN"/>
              </w:rPr>
              <w:t>.</w:t>
            </w:r>
          </w:p>
          <w:p w:rsidR="006A3CAD" w:rsidRPr="005E04CE" w:rsidRDefault="006A3CAD" w:rsidP="006A3CAD">
            <w:pPr>
              <w:tabs>
                <w:tab w:val="left" w:pos="1276"/>
              </w:tabs>
              <w:spacing w:line="312" w:lineRule="auto"/>
              <w:jc w:val="both"/>
              <w:rPr>
                <w:rFonts w:ascii="Times New Roman" w:eastAsia="DengXian" w:hAnsi="Times New Roman" w:cs="Times New Roman"/>
                <w:b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eastAsia="DengXian" w:hAnsi="Times New Roman" w:cs="Times New Roman"/>
                <w:b/>
                <w:sz w:val="24"/>
                <w:szCs w:val="24"/>
              </w:rPr>
              <w:t>Vận</w:t>
            </w:r>
            <w:proofErr w:type="spellEnd"/>
            <w:r w:rsidRPr="005E04CE">
              <w:rPr>
                <w:rFonts w:ascii="Times New Roman" w:eastAsia="DengXi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eastAsia="DengXian" w:hAnsi="Times New Roman" w:cs="Times New Roman"/>
                <w:b/>
                <w:sz w:val="24"/>
                <w:szCs w:val="24"/>
              </w:rPr>
              <w:t>dụng</w:t>
            </w:r>
            <w:proofErr w:type="spellEnd"/>
          </w:p>
          <w:p w:rsidR="006A3CAD" w:rsidRPr="005E04CE" w:rsidRDefault="006A3CAD" w:rsidP="006A3CAD">
            <w:pPr>
              <w:tabs>
                <w:tab w:val="left" w:pos="1276"/>
              </w:tabs>
              <w:suppressAutoHyphens/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-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Biết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cách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sử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dụng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tư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liệu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lịch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sử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để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tìm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hiểu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về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các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nền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văn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minh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phương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Tây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thời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cổ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–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trung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đại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.</w:t>
            </w:r>
          </w:p>
          <w:p w:rsidR="006A3CAD" w:rsidRPr="005E04CE" w:rsidRDefault="006A3CAD" w:rsidP="006A3CAD">
            <w:pPr>
              <w:tabs>
                <w:tab w:val="left" w:pos="1276"/>
              </w:tabs>
              <w:rPr>
                <w:rFonts w:ascii="Times New Roman" w:hAnsi="Times New Roman" w:cs="Times New Roman"/>
                <w:spacing w:val="-10"/>
                <w:sz w:val="24"/>
                <w:szCs w:val="24"/>
                <w:lang w:val="fr-FR" w:eastAsia="vi-VN"/>
              </w:rPr>
            </w:pPr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-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Phân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tích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được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r w:rsidRPr="005E04CE">
              <w:rPr>
                <w:rFonts w:ascii="Times New Roman" w:hAnsi="Times New Roman" w:cs="Times New Roman"/>
                <w:spacing w:val="-10"/>
                <w:sz w:val="24"/>
                <w:szCs w:val="24"/>
                <w:lang w:val="de-DE" w:eastAsia="vi-VN"/>
              </w:rPr>
              <w:t xml:space="preserve">Nội </w:t>
            </w:r>
            <w:proofErr w:type="gramStart"/>
            <w:r w:rsidRPr="005E04CE">
              <w:rPr>
                <w:rFonts w:ascii="Times New Roman" w:hAnsi="Times New Roman" w:cs="Times New Roman"/>
                <w:spacing w:val="-10"/>
                <w:sz w:val="24"/>
                <w:szCs w:val="24"/>
                <w:lang w:val="de-DE" w:eastAsia="vi-VN"/>
              </w:rPr>
              <w:t>dung ,</w:t>
            </w:r>
            <w:proofErr w:type="gramEnd"/>
            <w:r w:rsidRPr="005E04CE">
              <w:rPr>
                <w:rFonts w:ascii="Times New Roman" w:hAnsi="Times New Roman" w:cs="Times New Roman"/>
                <w:spacing w:val="-10"/>
                <w:sz w:val="24"/>
                <w:szCs w:val="24"/>
                <w:lang w:val="de-DE" w:eastAsia="vi-VN"/>
              </w:rPr>
              <w:t xml:space="preserve"> ý nghĩa thành tựu của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văn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>minh</w:t>
            </w:r>
            <w:proofErr w:type="spellEnd"/>
            <w:r w:rsidRPr="005E04CE">
              <w:rPr>
                <w:rFonts w:ascii="Times New Roman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r w:rsidRPr="005E04CE">
              <w:rPr>
                <w:rFonts w:ascii="Times New Roman" w:hAnsi="Times New Roman" w:cs="Times New Roman"/>
                <w:sz w:val="24"/>
                <w:szCs w:val="24"/>
                <w:lang w:val="de-DE" w:eastAsia="vi-VN"/>
              </w:rPr>
              <w:t>thời Phục Hưng</w:t>
            </w:r>
            <w:r w:rsidRPr="005E04CE">
              <w:rPr>
                <w:rFonts w:ascii="Times New Roman" w:hAnsi="Times New Roman" w:cs="Times New Roman"/>
                <w:spacing w:val="-10"/>
                <w:sz w:val="24"/>
                <w:szCs w:val="24"/>
                <w:lang w:val="fr-FR" w:eastAsia="vi-VN"/>
              </w:rPr>
              <w:t>.</w:t>
            </w:r>
          </w:p>
          <w:p w:rsidR="006A3CAD" w:rsidRPr="005E04CE" w:rsidRDefault="006A3CAD" w:rsidP="006A3CAD">
            <w:pPr>
              <w:widowControl w:val="0"/>
              <w:tabs>
                <w:tab w:val="left" w:pos="168"/>
                <w:tab w:val="left" w:pos="1276"/>
              </w:tabs>
              <w:adjustRightInd w:val="0"/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</w:pPr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- So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sánh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được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văn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minh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Hi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Lạp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–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Rôma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với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các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nền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văn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minh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phương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Đông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cổ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đại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.</w:t>
            </w:r>
          </w:p>
          <w:p w:rsidR="006A3CAD" w:rsidRPr="005E04CE" w:rsidRDefault="006A3CAD" w:rsidP="006A3CAD">
            <w:pPr>
              <w:tabs>
                <w:tab w:val="left" w:pos="1276"/>
              </w:tabs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-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Đánh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proofErr w:type="gram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giá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,</w:t>
            </w:r>
            <w:proofErr w:type="gram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nhận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xét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được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tác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động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ảnh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hưởng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của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văn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minh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phương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Tây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đối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với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đối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với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Châu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Âu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và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thế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giới</w:t>
            </w:r>
            <w:proofErr w:type="spellEnd"/>
            <w:r w:rsidRPr="005E04C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  <w:lang w:val="fr-FR"/>
              </w:rPr>
              <w:t xml:space="preserve">-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  <w:lang w:val="fr-FR"/>
              </w:rPr>
              <w:t>Liên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  <w:lang w:val="fr-FR"/>
              </w:rPr>
              <w:t>hệ</w:t>
            </w:r>
            <w:proofErr w:type="spellEnd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bCs/>
                <w:sz w:val="24"/>
                <w:szCs w:val="24"/>
                <w:lang w:val="fr-FR"/>
              </w:rPr>
              <w:t>được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giá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trị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,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ảnh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hưởng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của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các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nền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văn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minh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phương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Tây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thời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kì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cổ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-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trung</w:t>
            </w:r>
            <w:proofErr w:type="spellEnd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 xml:space="preserve"> </w:t>
            </w:r>
            <w:proofErr w:type="spellStart"/>
            <w:r w:rsidRPr="005E04CE">
              <w:rPr>
                <w:rFonts w:ascii="Times New Roman" w:eastAsia="Calibri" w:hAnsi="Times New Roman" w:cs="Times New Roman"/>
                <w:sz w:val="24"/>
                <w:szCs w:val="24"/>
                <w:lang w:val="fr-FR" w:eastAsia="vi-VN"/>
              </w:rPr>
              <w:t>đại</w:t>
            </w:r>
            <w:proofErr w:type="spellEnd"/>
          </w:p>
        </w:tc>
        <w:tc>
          <w:tcPr>
            <w:tcW w:w="737" w:type="dxa"/>
          </w:tcPr>
          <w:p w:rsidR="006A3CAD" w:rsidRPr="008D3681" w:rsidRDefault="006A3CAD" w:rsidP="006A3CAD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68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6A3CAD" w:rsidRPr="005E04CE" w:rsidRDefault="006A3CAD" w:rsidP="006A3CAD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A3CAD" w:rsidRPr="005E04CE" w:rsidRDefault="006A3CAD" w:rsidP="006A3CAD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3a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,b</w:t>
            </w:r>
          </w:p>
          <w:p w:rsidR="006A3CAD" w:rsidRPr="005E04CE" w:rsidRDefault="006A3CAD" w:rsidP="006A3CAD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(NL</w:t>
            </w:r>
          </w:p>
          <w:p w:rsidR="006A3CAD" w:rsidRDefault="006A3CAD" w:rsidP="006A3CAD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TH)</w:t>
            </w:r>
          </w:p>
          <w:p w:rsidR="006A3CAD" w:rsidRPr="005E04CE" w:rsidRDefault="006A3CAD" w:rsidP="006A3CAD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</w:p>
          <w:p w:rsidR="006A3CAD" w:rsidRPr="005E04CE" w:rsidRDefault="006A3CAD" w:rsidP="006A3CAD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(NL</w:t>
            </w:r>
          </w:p>
          <w:p w:rsidR="006A3CAD" w:rsidRPr="005E04CE" w:rsidRDefault="006A3CAD" w:rsidP="006A3CAD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TH)</w:t>
            </w:r>
          </w:p>
          <w:p w:rsidR="006A3CAD" w:rsidRPr="005E04CE" w:rsidRDefault="006A3CAD" w:rsidP="006A3CAD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  <w:p w:rsidR="006A3CAD" w:rsidRPr="005E04CE" w:rsidRDefault="006A3CAD" w:rsidP="006A3CAD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(NL</w:t>
            </w:r>
          </w:p>
          <w:p w:rsidR="006A3CAD" w:rsidRPr="005E04CE" w:rsidRDefault="006A3CAD" w:rsidP="006A3CAD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NT-TD)</w:t>
            </w: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4b,</w:t>
            </w:r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  <w:p w:rsidR="006A3CAD" w:rsidRPr="005E04CE" w:rsidRDefault="006A3CAD" w:rsidP="006A3CAD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(NL</w:t>
            </w:r>
          </w:p>
          <w:p w:rsidR="006A3CAD" w:rsidRPr="005E04CE" w:rsidRDefault="006A3CAD" w:rsidP="006A3CAD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NT-TD)</w:t>
            </w: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CAD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397" w:rsidRDefault="00D92397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397" w:rsidRDefault="00D92397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397" w:rsidRDefault="00D92397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397" w:rsidRDefault="00D92397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397" w:rsidRPr="005E04CE" w:rsidRDefault="00D92397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3d</w:t>
            </w:r>
          </w:p>
          <w:p w:rsidR="006A3CAD" w:rsidRPr="005E04CE" w:rsidRDefault="006A3CAD" w:rsidP="006A3CAD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(NL</w:t>
            </w:r>
          </w:p>
          <w:p w:rsidR="006A3CAD" w:rsidRDefault="006A3CAD" w:rsidP="006A3CAD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VD)</w:t>
            </w: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E04C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  <w:p w:rsidR="006A3CAD" w:rsidRPr="005E04CE" w:rsidRDefault="006A3CAD" w:rsidP="006A3CAD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(NL</w:t>
            </w:r>
          </w:p>
          <w:p w:rsidR="006A3CAD" w:rsidRPr="005E04CE" w:rsidRDefault="006A3CAD" w:rsidP="006A3CAD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VD)</w:t>
            </w:r>
          </w:p>
          <w:p w:rsidR="006A3CAD" w:rsidRPr="005E04CE" w:rsidRDefault="006A3CAD" w:rsidP="006A3CAD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A3CAD" w:rsidRPr="005E04CE" w:rsidRDefault="006A3CAD" w:rsidP="006A3CAD">
            <w:pPr>
              <w:pStyle w:val="NoSpacing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6A3CAD" w:rsidRPr="005E04CE" w:rsidRDefault="006A3CAD" w:rsidP="006A3CAD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6A3CAD" w:rsidRPr="005E04CE" w:rsidRDefault="006A3CAD" w:rsidP="006A3CAD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6A3CAD" w:rsidRPr="005E04CE" w:rsidRDefault="006A3CAD" w:rsidP="006A3CAD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EA6" w:rsidRPr="005E04CE" w:rsidTr="005E04CE">
        <w:trPr>
          <w:trHeight w:val="147"/>
        </w:trPr>
        <w:tc>
          <w:tcPr>
            <w:tcW w:w="3114" w:type="dxa"/>
            <w:gridSpan w:val="3"/>
          </w:tcPr>
          <w:p w:rsidR="000B7EA6" w:rsidRPr="005E04CE" w:rsidRDefault="000B7EA6" w:rsidP="000B7EA6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Tổng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số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câu</w:t>
            </w:r>
            <w:proofErr w:type="spellEnd"/>
          </w:p>
        </w:tc>
        <w:tc>
          <w:tcPr>
            <w:tcW w:w="4945" w:type="dxa"/>
          </w:tcPr>
          <w:p w:rsidR="000B7EA6" w:rsidRPr="005E04CE" w:rsidRDefault="000B7EA6" w:rsidP="000B7EA6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0B7EA6" w:rsidRPr="005E04CE" w:rsidRDefault="003E7E04" w:rsidP="003B699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7" w:type="dxa"/>
            <w:vAlign w:val="center"/>
          </w:tcPr>
          <w:p w:rsidR="000B7EA6" w:rsidRPr="005E04CE" w:rsidRDefault="000B7EA6" w:rsidP="003B699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37" w:type="dxa"/>
            <w:vAlign w:val="center"/>
          </w:tcPr>
          <w:p w:rsidR="000B7EA6" w:rsidRPr="005E04CE" w:rsidRDefault="003B6998" w:rsidP="003B699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37" w:type="dxa"/>
            <w:vAlign w:val="center"/>
          </w:tcPr>
          <w:p w:rsidR="000B7EA6" w:rsidRPr="005E04CE" w:rsidRDefault="003E7E04" w:rsidP="003B699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0B7EA6"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ý</w:t>
            </w:r>
          </w:p>
        </w:tc>
        <w:tc>
          <w:tcPr>
            <w:tcW w:w="737" w:type="dxa"/>
            <w:vAlign w:val="center"/>
          </w:tcPr>
          <w:p w:rsidR="000B7EA6" w:rsidRPr="005E04CE" w:rsidRDefault="003E7E04" w:rsidP="003B699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0B7EA6"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ý</w:t>
            </w:r>
          </w:p>
        </w:tc>
        <w:tc>
          <w:tcPr>
            <w:tcW w:w="737" w:type="dxa"/>
            <w:vAlign w:val="center"/>
          </w:tcPr>
          <w:p w:rsidR="000B7EA6" w:rsidRPr="005E04CE" w:rsidRDefault="000B7EA6" w:rsidP="003B699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 ý</w:t>
            </w:r>
          </w:p>
        </w:tc>
        <w:tc>
          <w:tcPr>
            <w:tcW w:w="737" w:type="dxa"/>
            <w:vAlign w:val="center"/>
          </w:tcPr>
          <w:p w:rsidR="000B7EA6" w:rsidRPr="005E04CE" w:rsidRDefault="00253807" w:rsidP="003B699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37" w:type="dxa"/>
            <w:vAlign w:val="center"/>
          </w:tcPr>
          <w:p w:rsidR="000B7EA6" w:rsidRPr="005E04CE" w:rsidRDefault="000B7EA6" w:rsidP="003B699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1/</w:t>
            </w:r>
            <w:r w:rsidR="003E7E04"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91" w:type="dxa"/>
            <w:vAlign w:val="center"/>
          </w:tcPr>
          <w:p w:rsidR="000B7EA6" w:rsidRPr="005E04CE" w:rsidRDefault="003E7E04" w:rsidP="003B699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0B7EA6"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Pr="005E04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0B7EA6" w:rsidRPr="005E04CE" w:rsidTr="005E04CE">
        <w:trPr>
          <w:trHeight w:val="147"/>
        </w:trPr>
        <w:tc>
          <w:tcPr>
            <w:tcW w:w="3114" w:type="dxa"/>
            <w:gridSpan w:val="3"/>
          </w:tcPr>
          <w:p w:rsidR="000B7EA6" w:rsidRPr="005E04CE" w:rsidRDefault="000B7EA6" w:rsidP="000B7EA6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Tổng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số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điểm</w:t>
            </w:r>
            <w:proofErr w:type="spellEnd"/>
          </w:p>
        </w:tc>
        <w:tc>
          <w:tcPr>
            <w:tcW w:w="4945" w:type="dxa"/>
          </w:tcPr>
          <w:p w:rsidR="000B7EA6" w:rsidRPr="005E04CE" w:rsidRDefault="000B7EA6" w:rsidP="000B7EA6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1" w:type="dxa"/>
            <w:gridSpan w:val="3"/>
            <w:vAlign w:val="center"/>
          </w:tcPr>
          <w:p w:rsidR="000B7EA6" w:rsidRPr="005E04CE" w:rsidRDefault="000B7EA6" w:rsidP="000B7EA6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val="vi-VN"/>
              </w:rPr>
              <w:t>3,0</w:t>
            </w:r>
          </w:p>
        </w:tc>
        <w:tc>
          <w:tcPr>
            <w:tcW w:w="2211" w:type="dxa"/>
            <w:gridSpan w:val="3"/>
            <w:vAlign w:val="center"/>
          </w:tcPr>
          <w:p w:rsidR="000B7EA6" w:rsidRPr="005E04CE" w:rsidRDefault="000B7EA6" w:rsidP="000B7EA6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val="vi-VN"/>
              </w:rPr>
              <w:t>4,0</w:t>
            </w:r>
          </w:p>
        </w:tc>
        <w:tc>
          <w:tcPr>
            <w:tcW w:w="2265" w:type="dxa"/>
            <w:gridSpan w:val="3"/>
            <w:vAlign w:val="center"/>
          </w:tcPr>
          <w:p w:rsidR="000B7EA6" w:rsidRPr="005E04CE" w:rsidRDefault="000B7EA6" w:rsidP="000B7EA6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val="vi-VN"/>
              </w:rPr>
              <w:t>3,0</w:t>
            </w:r>
          </w:p>
        </w:tc>
      </w:tr>
      <w:tr w:rsidR="000B7EA6" w:rsidRPr="005E04CE" w:rsidTr="005E04CE">
        <w:trPr>
          <w:trHeight w:val="289"/>
        </w:trPr>
        <w:tc>
          <w:tcPr>
            <w:tcW w:w="3114" w:type="dxa"/>
            <w:gridSpan w:val="3"/>
          </w:tcPr>
          <w:p w:rsidR="000B7EA6" w:rsidRPr="005E04CE" w:rsidRDefault="000B7EA6" w:rsidP="000B7EA6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Tỉ</w:t>
            </w:r>
            <w:proofErr w:type="spellEnd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lệ</w:t>
            </w:r>
            <w:proofErr w:type="spellEnd"/>
          </w:p>
        </w:tc>
        <w:tc>
          <w:tcPr>
            <w:tcW w:w="4945" w:type="dxa"/>
          </w:tcPr>
          <w:p w:rsidR="000B7EA6" w:rsidRPr="005E04CE" w:rsidRDefault="000B7EA6" w:rsidP="000B7EA6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1" w:type="dxa"/>
            <w:gridSpan w:val="3"/>
            <w:vAlign w:val="center"/>
          </w:tcPr>
          <w:p w:rsidR="000B7EA6" w:rsidRPr="005E04CE" w:rsidRDefault="000B7EA6" w:rsidP="000B7EA6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val="vi-VN"/>
              </w:rPr>
              <w:t>30</w:t>
            </w:r>
          </w:p>
        </w:tc>
        <w:tc>
          <w:tcPr>
            <w:tcW w:w="2211" w:type="dxa"/>
            <w:gridSpan w:val="3"/>
            <w:vAlign w:val="center"/>
          </w:tcPr>
          <w:p w:rsidR="000B7EA6" w:rsidRPr="005E04CE" w:rsidRDefault="000B7EA6" w:rsidP="000B7EA6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val="vi-VN"/>
              </w:rPr>
              <w:t>40</w:t>
            </w:r>
          </w:p>
        </w:tc>
        <w:tc>
          <w:tcPr>
            <w:tcW w:w="2265" w:type="dxa"/>
            <w:gridSpan w:val="3"/>
            <w:vAlign w:val="center"/>
          </w:tcPr>
          <w:p w:rsidR="000B7EA6" w:rsidRPr="005E04CE" w:rsidRDefault="000B7EA6" w:rsidP="000B7EA6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04CE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val="vi-VN"/>
              </w:rPr>
              <w:t>30</w:t>
            </w:r>
          </w:p>
        </w:tc>
      </w:tr>
    </w:tbl>
    <w:p w:rsidR="00BB1F20" w:rsidRPr="005E04CE" w:rsidRDefault="00BB1F20" w:rsidP="00BB1F20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</w:p>
    <w:p w:rsidR="00BB1F20" w:rsidRPr="005E04CE" w:rsidRDefault="00BB1F20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</w:p>
    <w:p w:rsidR="009149A8" w:rsidRDefault="009149A8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</w:p>
    <w:p w:rsidR="00AC11AB" w:rsidRDefault="00AC11AB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</w:p>
    <w:p w:rsidR="00AC11AB" w:rsidRPr="005E04CE" w:rsidRDefault="00AC11AB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</w:p>
    <w:p w:rsidR="009149A8" w:rsidRPr="005E04CE" w:rsidRDefault="009149A8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</w:p>
    <w:sectPr w:rsidR="009149A8" w:rsidRPr="005E04CE" w:rsidSect="00483F44">
      <w:pgSz w:w="15840" w:h="12240" w:orient="landscape"/>
      <w:pgMar w:top="426" w:right="389" w:bottom="284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70556"/>
    <w:multiLevelType w:val="hybridMultilevel"/>
    <w:tmpl w:val="40904B86"/>
    <w:lvl w:ilvl="0" w:tplc="0409000F">
      <w:start w:val="1"/>
      <w:numFmt w:val="decimal"/>
      <w:lvlText w:val="%1."/>
      <w:lvlJc w:val="left"/>
      <w:pPr>
        <w:ind w:left="76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375" w:hanging="360"/>
      </w:pPr>
    </w:lvl>
    <w:lvl w:ilvl="2" w:tplc="0409001B" w:tentative="1">
      <w:start w:val="1"/>
      <w:numFmt w:val="lowerRoman"/>
      <w:lvlText w:val="%3."/>
      <w:lvlJc w:val="right"/>
      <w:pPr>
        <w:ind w:left="9095" w:hanging="180"/>
      </w:pPr>
    </w:lvl>
    <w:lvl w:ilvl="3" w:tplc="0409000F" w:tentative="1">
      <w:start w:val="1"/>
      <w:numFmt w:val="decimal"/>
      <w:lvlText w:val="%4."/>
      <w:lvlJc w:val="left"/>
      <w:pPr>
        <w:ind w:left="9815" w:hanging="360"/>
      </w:pPr>
    </w:lvl>
    <w:lvl w:ilvl="4" w:tplc="04090019" w:tentative="1">
      <w:start w:val="1"/>
      <w:numFmt w:val="lowerLetter"/>
      <w:lvlText w:val="%5."/>
      <w:lvlJc w:val="left"/>
      <w:pPr>
        <w:ind w:left="10535" w:hanging="360"/>
      </w:pPr>
    </w:lvl>
    <w:lvl w:ilvl="5" w:tplc="0409001B" w:tentative="1">
      <w:start w:val="1"/>
      <w:numFmt w:val="lowerRoman"/>
      <w:lvlText w:val="%6."/>
      <w:lvlJc w:val="right"/>
      <w:pPr>
        <w:ind w:left="11255" w:hanging="180"/>
      </w:pPr>
    </w:lvl>
    <w:lvl w:ilvl="6" w:tplc="0409000F" w:tentative="1">
      <w:start w:val="1"/>
      <w:numFmt w:val="decimal"/>
      <w:lvlText w:val="%7."/>
      <w:lvlJc w:val="left"/>
      <w:pPr>
        <w:ind w:left="11975" w:hanging="360"/>
      </w:pPr>
    </w:lvl>
    <w:lvl w:ilvl="7" w:tplc="04090019" w:tentative="1">
      <w:start w:val="1"/>
      <w:numFmt w:val="lowerLetter"/>
      <w:lvlText w:val="%8."/>
      <w:lvlJc w:val="left"/>
      <w:pPr>
        <w:ind w:left="12695" w:hanging="360"/>
      </w:pPr>
    </w:lvl>
    <w:lvl w:ilvl="8" w:tplc="0409001B" w:tentative="1">
      <w:start w:val="1"/>
      <w:numFmt w:val="lowerRoman"/>
      <w:lvlText w:val="%9."/>
      <w:lvlJc w:val="right"/>
      <w:pPr>
        <w:ind w:left="13415" w:hanging="180"/>
      </w:pPr>
    </w:lvl>
  </w:abstractNum>
  <w:abstractNum w:abstractNumId="1" w15:restartNumberingAfterBreak="0">
    <w:nsid w:val="58C1290F"/>
    <w:multiLevelType w:val="hybridMultilevel"/>
    <w:tmpl w:val="2968F7B6"/>
    <w:lvl w:ilvl="0" w:tplc="D3E22B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guyễn Xuân Trường">
    <w15:presenceInfo w15:providerId="AD" w15:userId="S::nxtruong@moet.edu.vn::4cd21a49-6d40-4e34-a38a-bdaedd4558b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F20"/>
    <w:rsid w:val="00022688"/>
    <w:rsid w:val="000A23E5"/>
    <w:rsid w:val="000B7EA6"/>
    <w:rsid w:val="001F5ABD"/>
    <w:rsid w:val="00206F28"/>
    <w:rsid w:val="00253807"/>
    <w:rsid w:val="00276A88"/>
    <w:rsid w:val="002A7DB8"/>
    <w:rsid w:val="003A1A2B"/>
    <w:rsid w:val="003B1585"/>
    <w:rsid w:val="003B6998"/>
    <w:rsid w:val="003E7E04"/>
    <w:rsid w:val="00401C39"/>
    <w:rsid w:val="004401E9"/>
    <w:rsid w:val="00476785"/>
    <w:rsid w:val="00483F44"/>
    <w:rsid w:val="004E43D2"/>
    <w:rsid w:val="004F3032"/>
    <w:rsid w:val="00506E8C"/>
    <w:rsid w:val="0053769F"/>
    <w:rsid w:val="00597C6C"/>
    <w:rsid w:val="005B2340"/>
    <w:rsid w:val="005C404E"/>
    <w:rsid w:val="005E04CE"/>
    <w:rsid w:val="00623C38"/>
    <w:rsid w:val="00650ED4"/>
    <w:rsid w:val="006A3CAD"/>
    <w:rsid w:val="006B6EA3"/>
    <w:rsid w:val="006B7EC4"/>
    <w:rsid w:val="00700271"/>
    <w:rsid w:val="007126CF"/>
    <w:rsid w:val="00743503"/>
    <w:rsid w:val="007B29AF"/>
    <w:rsid w:val="00800D55"/>
    <w:rsid w:val="00836D30"/>
    <w:rsid w:val="008452FF"/>
    <w:rsid w:val="00874160"/>
    <w:rsid w:val="008C794A"/>
    <w:rsid w:val="008D3681"/>
    <w:rsid w:val="009149A8"/>
    <w:rsid w:val="009F67C0"/>
    <w:rsid w:val="00A76E7A"/>
    <w:rsid w:val="00A913E3"/>
    <w:rsid w:val="00AC11AB"/>
    <w:rsid w:val="00AE6798"/>
    <w:rsid w:val="00AF5559"/>
    <w:rsid w:val="00B9388B"/>
    <w:rsid w:val="00BA1540"/>
    <w:rsid w:val="00BB1F20"/>
    <w:rsid w:val="00BD40F4"/>
    <w:rsid w:val="00BE118C"/>
    <w:rsid w:val="00BE4DC0"/>
    <w:rsid w:val="00C03A81"/>
    <w:rsid w:val="00CF1118"/>
    <w:rsid w:val="00D11A69"/>
    <w:rsid w:val="00D14FFB"/>
    <w:rsid w:val="00D92397"/>
    <w:rsid w:val="00DA396A"/>
    <w:rsid w:val="00DA7BBB"/>
    <w:rsid w:val="00DB67A4"/>
    <w:rsid w:val="00DB7113"/>
    <w:rsid w:val="00DE7DE2"/>
    <w:rsid w:val="00E0521A"/>
    <w:rsid w:val="00E066F2"/>
    <w:rsid w:val="00E11F6C"/>
    <w:rsid w:val="00E23A76"/>
    <w:rsid w:val="00E86E8F"/>
    <w:rsid w:val="00EA7D0E"/>
    <w:rsid w:val="00EC43A9"/>
    <w:rsid w:val="00EF4A25"/>
    <w:rsid w:val="00F52E98"/>
    <w:rsid w:val="00F76C44"/>
    <w:rsid w:val="00FA6C5A"/>
    <w:rsid w:val="00FF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0545D8-B38D-4E0E-88CD-B31E87E08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F20"/>
    <w:rPr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1F2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BB1F20"/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table" w:styleId="TableGrid">
    <w:name w:val="Table Grid"/>
    <w:aliases w:val="Bảng TK"/>
    <w:basedOn w:val="TableNormal"/>
    <w:uiPriority w:val="39"/>
    <w:qFormat/>
    <w:rsid w:val="00BB1F2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B1F20"/>
    <w:pPr>
      <w:spacing w:after="0" w:line="240" w:lineRule="auto"/>
    </w:pPr>
    <w:rPr>
      <w:kern w:val="2"/>
      <w14:ligatures w14:val="standardContextual"/>
    </w:rPr>
  </w:style>
  <w:style w:type="character" w:customStyle="1" w:styleId="Khc">
    <w:name w:val="Khác_"/>
    <w:link w:val="Khc0"/>
    <w:uiPriority w:val="99"/>
    <w:rsid w:val="00BB1F20"/>
    <w:rPr>
      <w:rFonts w:cs="Times New Roman"/>
      <w:sz w:val="26"/>
      <w:szCs w:val="26"/>
    </w:rPr>
  </w:style>
  <w:style w:type="paragraph" w:customStyle="1" w:styleId="Khc0">
    <w:name w:val="Khác"/>
    <w:basedOn w:val="Normal"/>
    <w:link w:val="Khc"/>
    <w:uiPriority w:val="99"/>
    <w:rsid w:val="00BB1F20"/>
    <w:pPr>
      <w:widowControl w:val="0"/>
      <w:spacing w:after="0" w:line="240" w:lineRule="auto"/>
    </w:pPr>
    <w:rPr>
      <w:rFonts w:cs="Times New Roman"/>
      <w:kern w:val="0"/>
      <w:sz w:val="26"/>
      <w:szCs w:val="26"/>
      <w14:ligatures w14:val="none"/>
    </w:rPr>
  </w:style>
  <w:style w:type="paragraph" w:styleId="ListParagraph">
    <w:name w:val="List Paragraph"/>
    <w:basedOn w:val="Normal"/>
    <w:link w:val="ListParagraphChar"/>
    <w:uiPriority w:val="1"/>
    <w:qFormat/>
    <w:rsid w:val="003B1585"/>
    <w:pPr>
      <w:spacing w:before="60" w:after="60" w:line="288" w:lineRule="auto"/>
      <w:ind w:left="720"/>
      <w:contextualSpacing/>
    </w:pPr>
    <w:rPr>
      <w:rFonts w:ascii="Times New Roman" w:hAnsi="Times New Roman"/>
      <w:kern w:val="0"/>
      <w:sz w:val="26"/>
      <w14:ligatures w14:val="none"/>
    </w:rPr>
  </w:style>
  <w:style w:type="character" w:customStyle="1" w:styleId="ListParagraphChar">
    <w:name w:val="List Paragraph Char"/>
    <w:link w:val="ListParagraph"/>
    <w:uiPriority w:val="1"/>
    <w:locked/>
    <w:rsid w:val="009149A8"/>
    <w:rPr>
      <w:rFonts w:ascii="Times New Roman" w:hAnsi="Times New Roman"/>
      <w:sz w:val="26"/>
    </w:rPr>
  </w:style>
  <w:style w:type="character" w:styleId="Strong">
    <w:name w:val="Strong"/>
    <w:basedOn w:val="DefaultParagraphFont"/>
    <w:uiPriority w:val="22"/>
    <w:qFormat/>
    <w:rsid w:val="009149A8"/>
    <w:rPr>
      <w:b/>
      <w:bCs/>
    </w:rPr>
  </w:style>
  <w:style w:type="paragraph" w:styleId="NormalWeb">
    <w:name w:val="Normal (Web)"/>
    <w:basedOn w:val="Normal"/>
    <w:uiPriority w:val="99"/>
    <w:unhideWhenUsed/>
    <w:rsid w:val="00914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3E5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9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Nguyễn Thái</cp:lastModifiedBy>
  <cp:revision>2</cp:revision>
  <cp:lastPrinted>2025-12-06T13:24:00Z</cp:lastPrinted>
  <dcterms:created xsi:type="dcterms:W3CDTF">2025-12-07T02:11:00Z</dcterms:created>
  <dcterms:modified xsi:type="dcterms:W3CDTF">2025-12-07T02:11:00Z</dcterms:modified>
</cp:coreProperties>
</file>